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4D5349" w14:paraId="557BA550" w14:textId="77777777" w:rsidTr="003114FC">
        <w:trPr>
          <w:cantSplit/>
        </w:trPr>
        <w:tc>
          <w:tcPr>
            <w:tcW w:w="1418" w:type="dxa"/>
            <w:vAlign w:val="center"/>
          </w:tcPr>
          <w:p w14:paraId="76B7FF88" w14:textId="77777777" w:rsidR="004D5349" w:rsidRPr="00DF23FC" w:rsidRDefault="004D5349" w:rsidP="004D5349">
            <w:pPr>
              <w:spacing w:before="0"/>
              <w:rPr>
                <w:rFonts w:ascii="Verdana" w:hAnsi="Verdana"/>
                <w:position w:val="6"/>
              </w:rPr>
            </w:pPr>
            <w:r>
              <w:rPr>
                <w:noProof/>
                <w:lang w:val="en-US"/>
              </w:rPr>
              <w:drawing>
                <wp:inline distT="0" distB="0" distL="0" distR="0" wp14:anchorId="3A5B46F5" wp14:editId="5ABE03A3">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0BD30762" w14:textId="77777777" w:rsidR="004D5349" w:rsidRPr="00DF23FC" w:rsidRDefault="004D5349" w:rsidP="004D5349">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39CF018F" w14:textId="77777777" w:rsidR="004D5349" w:rsidRDefault="004D5349" w:rsidP="004D5349">
            <w:pPr>
              <w:spacing w:before="0" w:line="240" w:lineRule="atLeast"/>
            </w:pPr>
            <w:r>
              <w:rPr>
                <w:noProof/>
              </w:rPr>
              <w:drawing>
                <wp:inline distT="0" distB="0" distL="0" distR="0" wp14:anchorId="469E6DDD" wp14:editId="46E99578">
                  <wp:extent cx="1007778" cy="1007778"/>
                  <wp:effectExtent l="0" t="0" r="0" b="0"/>
                  <wp:docPr id="5" name="Picture 5" descr="A black background with a red green and blue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black background with a red green and blue line&#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4D5349" w:rsidRPr="00617BE4" w14:paraId="7BE974F6" w14:textId="77777777" w:rsidTr="003114FC">
        <w:trPr>
          <w:cantSplit/>
        </w:trPr>
        <w:tc>
          <w:tcPr>
            <w:tcW w:w="6911" w:type="dxa"/>
            <w:gridSpan w:val="2"/>
            <w:tcBorders>
              <w:bottom w:val="single" w:sz="12" w:space="0" w:color="auto"/>
            </w:tcBorders>
          </w:tcPr>
          <w:p w14:paraId="0381CA27" w14:textId="77777777" w:rsidR="004D5349" w:rsidRPr="003B2284" w:rsidRDefault="004D5349" w:rsidP="004D5349">
            <w:pPr>
              <w:spacing w:before="0" w:after="48" w:line="240" w:lineRule="atLeast"/>
              <w:rPr>
                <w:rFonts w:ascii="Verdana" w:hAnsi="Verdana"/>
                <w:b/>
                <w:smallCaps/>
                <w:sz w:val="20"/>
              </w:rPr>
            </w:pPr>
          </w:p>
        </w:tc>
        <w:tc>
          <w:tcPr>
            <w:tcW w:w="3120" w:type="dxa"/>
            <w:gridSpan w:val="2"/>
            <w:tcBorders>
              <w:bottom w:val="single" w:sz="12" w:space="0" w:color="auto"/>
            </w:tcBorders>
          </w:tcPr>
          <w:p w14:paraId="2534F6B6" w14:textId="77777777" w:rsidR="004D5349" w:rsidRPr="00617BE4" w:rsidRDefault="004D5349" w:rsidP="004D5349">
            <w:pPr>
              <w:spacing w:before="0" w:line="240" w:lineRule="atLeast"/>
              <w:rPr>
                <w:rFonts w:ascii="Verdana" w:hAnsi="Verdana"/>
                <w:szCs w:val="24"/>
              </w:rPr>
            </w:pPr>
          </w:p>
        </w:tc>
      </w:tr>
      <w:tr w:rsidR="004D5349" w:rsidRPr="00C324A8" w14:paraId="6D5340CB" w14:textId="77777777" w:rsidTr="003114FC">
        <w:trPr>
          <w:cantSplit/>
        </w:trPr>
        <w:tc>
          <w:tcPr>
            <w:tcW w:w="6911" w:type="dxa"/>
            <w:gridSpan w:val="2"/>
            <w:tcBorders>
              <w:top w:val="single" w:sz="12" w:space="0" w:color="auto"/>
            </w:tcBorders>
          </w:tcPr>
          <w:p w14:paraId="46390132" w14:textId="77777777" w:rsidR="004D5349" w:rsidRPr="00C324A8" w:rsidRDefault="004D5349" w:rsidP="004D5349">
            <w:pPr>
              <w:spacing w:before="0" w:after="48" w:line="240" w:lineRule="atLeast"/>
              <w:rPr>
                <w:rFonts w:ascii="Verdana" w:hAnsi="Verdana"/>
                <w:b/>
                <w:smallCaps/>
                <w:sz w:val="20"/>
              </w:rPr>
            </w:pPr>
          </w:p>
        </w:tc>
        <w:tc>
          <w:tcPr>
            <w:tcW w:w="3120" w:type="dxa"/>
            <w:gridSpan w:val="2"/>
            <w:tcBorders>
              <w:top w:val="single" w:sz="12" w:space="0" w:color="auto"/>
            </w:tcBorders>
          </w:tcPr>
          <w:p w14:paraId="13EFB083" w14:textId="749DA672" w:rsidR="004D5349" w:rsidRPr="00C324A8" w:rsidRDefault="00EC5E69" w:rsidP="004D5349">
            <w:pPr>
              <w:spacing w:before="0" w:line="240" w:lineRule="atLeast"/>
              <w:rPr>
                <w:rFonts w:ascii="Verdana" w:hAnsi="Verdana"/>
                <w:sz w:val="20"/>
              </w:rPr>
            </w:pPr>
            <w:r w:rsidRPr="002D4215">
              <w:rPr>
                <w:rFonts w:ascii="Verdana" w:hAnsi="Verdana"/>
                <w:b/>
                <w:bCs/>
                <w:sz w:val="20"/>
              </w:rPr>
              <w:t xml:space="preserve">Doc. </w:t>
            </w:r>
            <w:proofErr w:type="gramStart"/>
            <w:r w:rsidRPr="002D4215">
              <w:rPr>
                <w:rFonts w:ascii="Verdana" w:hAnsi="Verdana"/>
                <w:b/>
                <w:bCs/>
                <w:sz w:val="20"/>
              </w:rPr>
              <w:t>CPG(</w:t>
            </w:r>
            <w:proofErr w:type="gramEnd"/>
            <w:r w:rsidRPr="002D4215">
              <w:rPr>
                <w:rFonts w:ascii="Verdana" w:hAnsi="Verdana"/>
                <w:b/>
                <w:bCs/>
                <w:sz w:val="20"/>
              </w:rPr>
              <w:t>23)0</w:t>
            </w:r>
            <w:r w:rsidR="000D491A">
              <w:rPr>
                <w:rFonts w:ascii="Verdana" w:hAnsi="Verdana"/>
                <w:b/>
                <w:bCs/>
                <w:sz w:val="20"/>
              </w:rPr>
              <w:t>60</w:t>
            </w:r>
            <w:r w:rsidRPr="002D4215">
              <w:rPr>
                <w:rFonts w:ascii="Verdana" w:hAnsi="Verdana"/>
                <w:b/>
                <w:bCs/>
                <w:sz w:val="20"/>
              </w:rPr>
              <w:t xml:space="preserve"> ANNEX</w:t>
            </w:r>
            <w:r w:rsidRPr="00EC5E69">
              <w:rPr>
                <w:rFonts w:ascii="Verdana" w:hAnsi="Verdana"/>
                <w:b/>
                <w:lang w:val="en-US"/>
              </w:rPr>
              <w:t xml:space="preserve"> </w:t>
            </w:r>
            <w:r w:rsidRPr="002D4215">
              <w:rPr>
                <w:rFonts w:ascii="Verdana" w:hAnsi="Verdana"/>
                <w:b/>
                <w:bCs/>
                <w:sz w:val="20"/>
              </w:rPr>
              <w:t>V-</w:t>
            </w:r>
            <w:r>
              <w:rPr>
                <w:rFonts w:ascii="Verdana" w:hAnsi="Verdana"/>
                <w:b/>
                <w:bCs/>
                <w:sz w:val="20"/>
              </w:rPr>
              <w:t>22G</w:t>
            </w:r>
          </w:p>
        </w:tc>
      </w:tr>
      <w:tr w:rsidR="004D5349" w:rsidRPr="000D491A" w14:paraId="03CAE140" w14:textId="77777777" w:rsidTr="003114FC">
        <w:trPr>
          <w:cantSplit/>
          <w:trHeight w:val="23"/>
        </w:trPr>
        <w:tc>
          <w:tcPr>
            <w:tcW w:w="6911" w:type="dxa"/>
            <w:gridSpan w:val="2"/>
            <w:shd w:val="clear" w:color="auto" w:fill="auto"/>
          </w:tcPr>
          <w:p w14:paraId="2DE99638" w14:textId="77777777" w:rsidR="004D5349" w:rsidRPr="00841216" w:rsidRDefault="004D5349" w:rsidP="004D5349">
            <w:pPr>
              <w:pStyle w:val="Committee"/>
              <w:framePr w:hSpace="0" w:wrap="auto" w:hAnchor="text" w:yAlign="inline"/>
              <w:rPr>
                <w:rFonts w:ascii="Verdana" w:hAnsi="Verdana"/>
                <w:sz w:val="20"/>
                <w:szCs w:val="20"/>
              </w:rPr>
            </w:pPr>
            <w:bookmarkStart w:id="0" w:name="dnum" w:colFirst="1" w:colLast="1"/>
            <w:bookmarkStart w:id="1" w:name="dmeeting" w:colFirst="0" w:colLast="0"/>
            <w:r w:rsidRPr="00841216">
              <w:rPr>
                <w:rFonts w:ascii="Verdana" w:hAnsi="Verdana"/>
                <w:sz w:val="20"/>
                <w:szCs w:val="20"/>
              </w:rPr>
              <w:t>PLENARY MEETING</w:t>
            </w:r>
          </w:p>
        </w:tc>
        <w:tc>
          <w:tcPr>
            <w:tcW w:w="3120" w:type="dxa"/>
            <w:gridSpan w:val="2"/>
          </w:tcPr>
          <w:p w14:paraId="7534C087" w14:textId="77777777" w:rsidR="004D5349" w:rsidRPr="00EC5E69" w:rsidRDefault="004D5349" w:rsidP="004D5349">
            <w:pPr>
              <w:tabs>
                <w:tab w:val="left" w:pos="851"/>
              </w:tabs>
              <w:spacing w:before="0" w:line="240" w:lineRule="atLeast"/>
              <w:rPr>
                <w:rFonts w:ascii="Verdana" w:hAnsi="Verdana"/>
                <w:sz w:val="20"/>
                <w:lang w:val="it-IT"/>
              </w:rPr>
            </w:pPr>
            <w:r w:rsidRPr="00EC5E69">
              <w:rPr>
                <w:rFonts w:ascii="Verdana" w:hAnsi="Verdana"/>
                <w:b/>
                <w:sz w:val="20"/>
                <w:lang w:val="it-IT"/>
              </w:rPr>
              <w:t>Addendum 9 to</w:t>
            </w:r>
            <w:r w:rsidRPr="00EC5E69">
              <w:rPr>
                <w:rFonts w:ascii="Verdana" w:hAnsi="Verdana"/>
                <w:b/>
                <w:sz w:val="20"/>
                <w:lang w:val="it-IT"/>
              </w:rPr>
              <w:br/>
              <w:t>Document XXXX(Add.22)-E</w:t>
            </w:r>
          </w:p>
        </w:tc>
      </w:tr>
      <w:tr w:rsidR="004D5349" w:rsidRPr="00C324A8" w14:paraId="0DE9A579" w14:textId="77777777" w:rsidTr="003114FC">
        <w:trPr>
          <w:cantSplit/>
          <w:trHeight w:val="23"/>
        </w:trPr>
        <w:tc>
          <w:tcPr>
            <w:tcW w:w="6911" w:type="dxa"/>
            <w:gridSpan w:val="2"/>
            <w:shd w:val="clear" w:color="auto" w:fill="auto"/>
          </w:tcPr>
          <w:p w14:paraId="192FFE70" w14:textId="77777777" w:rsidR="004D5349" w:rsidRPr="00EC5E69" w:rsidRDefault="004D5349" w:rsidP="004D5349">
            <w:pPr>
              <w:tabs>
                <w:tab w:val="left" w:pos="851"/>
              </w:tabs>
              <w:spacing w:before="0" w:line="240" w:lineRule="atLeast"/>
              <w:rPr>
                <w:rFonts w:ascii="Verdana" w:hAnsi="Verdana"/>
                <w:b/>
                <w:sz w:val="20"/>
                <w:lang w:val="it-IT"/>
              </w:rPr>
            </w:pPr>
            <w:bookmarkStart w:id="2" w:name="ddate" w:colFirst="1" w:colLast="1"/>
            <w:bookmarkStart w:id="3" w:name="dblank" w:colFirst="0" w:colLast="0"/>
            <w:bookmarkEnd w:id="0"/>
            <w:bookmarkEnd w:id="1"/>
          </w:p>
        </w:tc>
        <w:tc>
          <w:tcPr>
            <w:tcW w:w="3120" w:type="dxa"/>
            <w:gridSpan w:val="2"/>
          </w:tcPr>
          <w:p w14:paraId="6140CC47" w14:textId="77777777" w:rsidR="004D5349" w:rsidRPr="00841216" w:rsidRDefault="004D5349" w:rsidP="004D5349">
            <w:pPr>
              <w:tabs>
                <w:tab w:val="left" w:pos="993"/>
              </w:tabs>
              <w:spacing w:before="0"/>
              <w:rPr>
                <w:rFonts w:ascii="Verdana" w:hAnsi="Verdana"/>
                <w:sz w:val="20"/>
              </w:rPr>
            </w:pPr>
            <w:r w:rsidRPr="00841216">
              <w:rPr>
                <w:rFonts w:ascii="Verdana" w:hAnsi="Verdana"/>
                <w:b/>
                <w:sz w:val="20"/>
              </w:rPr>
              <w:t>3 August 2023</w:t>
            </w:r>
          </w:p>
        </w:tc>
      </w:tr>
      <w:tr w:rsidR="004D5349" w:rsidRPr="00C324A8" w14:paraId="5D634BCD" w14:textId="77777777" w:rsidTr="003114FC">
        <w:trPr>
          <w:cantSplit/>
          <w:trHeight w:val="23"/>
        </w:trPr>
        <w:tc>
          <w:tcPr>
            <w:tcW w:w="6911" w:type="dxa"/>
            <w:gridSpan w:val="2"/>
            <w:shd w:val="clear" w:color="auto" w:fill="auto"/>
          </w:tcPr>
          <w:p w14:paraId="577DD917" w14:textId="77777777" w:rsidR="004D5349" w:rsidRPr="00841216" w:rsidRDefault="004D5349" w:rsidP="004D5349">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11FE21CC" w14:textId="77777777" w:rsidR="004D5349" w:rsidRPr="00841216" w:rsidRDefault="004D5349" w:rsidP="004D5349">
            <w:pPr>
              <w:tabs>
                <w:tab w:val="left" w:pos="993"/>
              </w:tabs>
              <w:spacing w:before="0"/>
              <w:rPr>
                <w:rFonts w:ascii="Verdana" w:hAnsi="Verdana"/>
                <w:b/>
                <w:sz w:val="20"/>
              </w:rPr>
            </w:pPr>
            <w:r w:rsidRPr="00841216">
              <w:rPr>
                <w:rFonts w:ascii="Verdana" w:hAnsi="Verdana"/>
                <w:b/>
                <w:sz w:val="20"/>
              </w:rPr>
              <w:t>Original: English</w:t>
            </w:r>
          </w:p>
        </w:tc>
      </w:tr>
      <w:tr w:rsidR="004D5349" w:rsidRPr="00C324A8" w14:paraId="08AB7334" w14:textId="77777777" w:rsidTr="003114FC">
        <w:trPr>
          <w:cantSplit/>
          <w:trHeight w:val="23"/>
        </w:trPr>
        <w:tc>
          <w:tcPr>
            <w:tcW w:w="10031" w:type="dxa"/>
            <w:gridSpan w:val="4"/>
            <w:shd w:val="clear" w:color="auto" w:fill="auto"/>
          </w:tcPr>
          <w:p w14:paraId="455FD642" w14:textId="77777777" w:rsidR="004D5349" w:rsidRPr="00C324A8" w:rsidRDefault="004D5349" w:rsidP="004D5349">
            <w:pPr>
              <w:tabs>
                <w:tab w:val="left" w:pos="993"/>
              </w:tabs>
              <w:spacing w:before="0"/>
              <w:rPr>
                <w:rFonts w:ascii="Verdana" w:hAnsi="Verdana"/>
                <w:b/>
                <w:sz w:val="20"/>
              </w:rPr>
            </w:pPr>
          </w:p>
        </w:tc>
      </w:tr>
      <w:tr w:rsidR="004D5349" w:rsidRPr="00C324A8" w14:paraId="2B2F7F8C" w14:textId="77777777" w:rsidTr="003114FC">
        <w:trPr>
          <w:cantSplit/>
          <w:trHeight w:val="23"/>
        </w:trPr>
        <w:tc>
          <w:tcPr>
            <w:tcW w:w="10031" w:type="dxa"/>
            <w:gridSpan w:val="4"/>
            <w:shd w:val="clear" w:color="auto" w:fill="auto"/>
          </w:tcPr>
          <w:p w14:paraId="346F4179" w14:textId="77777777" w:rsidR="004D5349" w:rsidRDefault="004D5349" w:rsidP="004D5349">
            <w:pPr>
              <w:pStyle w:val="Source"/>
            </w:pPr>
            <w:r>
              <w:t>European Common Proposals</w:t>
            </w:r>
          </w:p>
        </w:tc>
      </w:tr>
      <w:tr w:rsidR="004D5349" w:rsidRPr="00C324A8" w14:paraId="3384BBE5" w14:textId="77777777" w:rsidTr="003114FC">
        <w:trPr>
          <w:cantSplit/>
          <w:trHeight w:val="23"/>
        </w:trPr>
        <w:tc>
          <w:tcPr>
            <w:tcW w:w="10031" w:type="dxa"/>
            <w:gridSpan w:val="4"/>
            <w:shd w:val="clear" w:color="auto" w:fill="auto"/>
          </w:tcPr>
          <w:p w14:paraId="583CE75D" w14:textId="77777777" w:rsidR="004D5349" w:rsidRDefault="004D5349" w:rsidP="004D5349">
            <w:pPr>
              <w:pStyle w:val="Title1"/>
            </w:pPr>
            <w:r>
              <w:t>Proposals for the work of the conference</w:t>
            </w:r>
          </w:p>
        </w:tc>
      </w:tr>
      <w:tr w:rsidR="004D5349" w:rsidRPr="00C324A8" w14:paraId="6E6E9DE4" w14:textId="77777777" w:rsidTr="003114FC">
        <w:trPr>
          <w:cantSplit/>
          <w:trHeight w:val="23"/>
        </w:trPr>
        <w:tc>
          <w:tcPr>
            <w:tcW w:w="10031" w:type="dxa"/>
            <w:gridSpan w:val="4"/>
            <w:shd w:val="clear" w:color="auto" w:fill="auto"/>
          </w:tcPr>
          <w:p w14:paraId="06290342" w14:textId="77777777" w:rsidR="004D5349" w:rsidRDefault="004D5349" w:rsidP="004D5349">
            <w:pPr>
              <w:pStyle w:val="Title2"/>
            </w:pPr>
          </w:p>
        </w:tc>
      </w:tr>
      <w:tr w:rsidR="004D5349" w:rsidRPr="00C324A8" w14:paraId="7B49C030" w14:textId="77777777" w:rsidTr="003114FC">
        <w:trPr>
          <w:cantSplit/>
          <w:trHeight w:val="23"/>
        </w:trPr>
        <w:tc>
          <w:tcPr>
            <w:tcW w:w="10031" w:type="dxa"/>
            <w:gridSpan w:val="4"/>
            <w:shd w:val="clear" w:color="auto" w:fill="auto"/>
          </w:tcPr>
          <w:p w14:paraId="24AC2665" w14:textId="77777777" w:rsidR="004D5349" w:rsidRDefault="004D5349" w:rsidP="004D5349">
            <w:pPr>
              <w:pStyle w:val="Agendaitem"/>
            </w:pPr>
            <w:r>
              <w:t>Agenda item 7(G)</w:t>
            </w:r>
          </w:p>
        </w:tc>
      </w:tr>
    </w:tbl>
    <w:bookmarkEnd w:id="4"/>
    <w:bookmarkEnd w:id="5"/>
    <w:p w14:paraId="575EE6ED" w14:textId="77777777" w:rsidR="004D5349" w:rsidRPr="007341B9" w:rsidRDefault="004D5349" w:rsidP="004D5349">
      <w:r w:rsidRPr="007341B9">
        <w:t>7</w:t>
      </w:r>
      <w:r w:rsidRPr="007341B9">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7341B9">
        <w:rPr>
          <w:b/>
        </w:rPr>
        <w:t>86</w:t>
      </w:r>
      <w:r w:rsidRPr="007341B9">
        <w:t xml:space="preserve"> </w:t>
      </w:r>
      <w:r w:rsidRPr="007341B9">
        <w:rPr>
          <w:b/>
        </w:rPr>
        <w:t>(Rev.WRC</w:t>
      </w:r>
      <w:r w:rsidRPr="007341B9">
        <w:rPr>
          <w:b/>
        </w:rPr>
        <w:noBreakHyphen/>
        <w:t>07)</w:t>
      </w:r>
      <w:r w:rsidRPr="007341B9">
        <w:rPr>
          <w:bCs/>
        </w:rPr>
        <w:t>, in order to facilitate the rational, efficient and economical use of radio frequencies and any associated orbits, including the geostationary-satellite orbit;</w:t>
      </w:r>
    </w:p>
    <w:p w14:paraId="6ECDE4BE" w14:textId="77777777" w:rsidR="004D5349" w:rsidRPr="009A5BC8" w:rsidRDefault="004D5349" w:rsidP="004D5349">
      <w:r w:rsidRPr="003E4D1F">
        <w:t>7(</w:t>
      </w:r>
      <w:r>
        <w:t>G</w:t>
      </w:r>
      <w:r w:rsidRPr="003E4D1F">
        <w:t xml:space="preserve">) </w:t>
      </w:r>
      <w:r w:rsidRPr="003E4D1F">
        <w:tab/>
      </w:r>
      <w:r>
        <w:t>Topic G - Revisions to Resolution 770 (WRC-19) to allow its implementation</w:t>
      </w:r>
    </w:p>
    <w:p w14:paraId="63075C13" w14:textId="77777777" w:rsidR="00241FA2" w:rsidRPr="003F4166" w:rsidRDefault="00636819" w:rsidP="00636819">
      <w:pPr>
        <w:pStyle w:val="Headingb"/>
        <w:rPr>
          <w:lang w:val="en-US"/>
        </w:rPr>
      </w:pPr>
      <w:r w:rsidRPr="003F4166">
        <w:rPr>
          <w:lang w:val="en-US"/>
        </w:rPr>
        <w:t>Introduction</w:t>
      </w:r>
    </w:p>
    <w:p w14:paraId="03D6421A" w14:textId="54578801" w:rsidR="004D5349" w:rsidRPr="003F4166" w:rsidRDefault="004D5349" w:rsidP="004D5349">
      <w:pPr>
        <w:tabs>
          <w:tab w:val="clear" w:pos="1134"/>
          <w:tab w:val="clear" w:pos="1871"/>
          <w:tab w:val="clear" w:pos="2268"/>
        </w:tabs>
        <w:overflowPunct/>
        <w:autoSpaceDE/>
        <w:autoSpaceDN/>
        <w:adjustRightInd/>
        <w:spacing w:before="0"/>
        <w:textAlignment w:val="auto"/>
      </w:pPr>
      <w:r w:rsidRPr="003F4166">
        <w:rPr>
          <w:lang w:val="en-US"/>
        </w:rPr>
        <w:t>CEPT proposes to</w:t>
      </w:r>
      <w:r w:rsidRPr="003F4166">
        <w:rPr>
          <w:b/>
          <w:bCs/>
          <w:lang w:val="en-US"/>
        </w:rPr>
        <w:t xml:space="preserve"> </w:t>
      </w:r>
      <w:r w:rsidRPr="003F4166">
        <w:t xml:space="preserve">remove Annex 2 from Resolution </w:t>
      </w:r>
      <w:r w:rsidRPr="003F4166">
        <w:rPr>
          <w:b/>
        </w:rPr>
        <w:t>770 (WRC-19)</w:t>
      </w:r>
      <w:r w:rsidRPr="003F4166">
        <w:t xml:space="preserve"> that has been incorporated in Recommendation ITU-R </w:t>
      </w:r>
      <w:proofErr w:type="gramStart"/>
      <w:r w:rsidRPr="003F4166">
        <w:t>S.[</w:t>
      </w:r>
      <w:proofErr w:type="gramEnd"/>
      <w:r w:rsidRPr="003F4166">
        <w:t>QV-METH-REF-LINKS]</w:t>
      </w:r>
      <w:r w:rsidR="00646A57" w:rsidRPr="003F4166">
        <w:rPr>
          <w:rStyle w:val="Appelnotedebasdep"/>
        </w:rPr>
        <w:footnoteReference w:customMarkFollows="1" w:id="1"/>
        <w:t>*</w:t>
      </w:r>
      <w:r w:rsidRPr="003F4166">
        <w:t>. CEPT proposes to incorporate Recommendation ITU-R</w:t>
      </w:r>
      <w:r w:rsidR="00646A57" w:rsidRPr="003F4166">
        <w:t xml:space="preserve"> S</w:t>
      </w:r>
      <w:r w:rsidRPr="003F4166">
        <w:t>.[QV-METH-REF-LINKS]</w:t>
      </w:r>
      <w:r w:rsidR="00646A57" w:rsidRPr="003F4166">
        <w:rPr>
          <w:position w:val="6"/>
          <w:sz w:val="18"/>
        </w:rPr>
        <w:t>*</w:t>
      </w:r>
      <w:r w:rsidRPr="003F4166">
        <w:t xml:space="preserve"> by reference in the Radio Regulations</w:t>
      </w:r>
      <w:r w:rsidRPr="003F4166">
        <w:rPr>
          <w:bCs/>
        </w:rPr>
        <w:t>.</w:t>
      </w:r>
    </w:p>
    <w:p w14:paraId="4DB29F49" w14:textId="77777777" w:rsidR="004D5349" w:rsidRPr="003F4166" w:rsidRDefault="004D5349" w:rsidP="004D5349">
      <w:pPr>
        <w:jc w:val="both"/>
      </w:pPr>
      <w:r w:rsidRPr="003F4166">
        <w:t xml:space="preserve">The following modifications of Resolution </w:t>
      </w:r>
      <w:r w:rsidRPr="003F4166">
        <w:rPr>
          <w:b/>
        </w:rPr>
        <w:t>770 (WRC-19)</w:t>
      </w:r>
      <w:r w:rsidRPr="003F4166">
        <w:rPr>
          <w:bCs/>
        </w:rPr>
        <w:t xml:space="preserve"> are proposed</w:t>
      </w:r>
      <w:r w:rsidRPr="003F4166">
        <w:t>:</w:t>
      </w:r>
    </w:p>
    <w:p w14:paraId="58958411" w14:textId="3702D8E2" w:rsidR="004D5349" w:rsidRPr="003F4166" w:rsidRDefault="004D5349" w:rsidP="004D5349">
      <w:pPr>
        <w:pStyle w:val="Paragraphedeliste"/>
        <w:numPr>
          <w:ilvl w:val="0"/>
          <w:numId w:val="3"/>
        </w:numPr>
        <w:jc w:val="both"/>
      </w:pPr>
      <w:r w:rsidRPr="003F4166">
        <w:t xml:space="preserve">Modification of </w:t>
      </w:r>
      <w:r w:rsidRPr="003F4166">
        <w:rPr>
          <w:i/>
          <w:iCs/>
        </w:rPr>
        <w:t xml:space="preserve">resolves </w:t>
      </w:r>
      <w:r w:rsidRPr="003F4166">
        <w:t xml:space="preserve">1 to incorporate by reference Recommendation ITU-R </w:t>
      </w:r>
      <w:proofErr w:type="gramStart"/>
      <w:r w:rsidRPr="003F4166">
        <w:t>S.[</w:t>
      </w:r>
      <w:proofErr w:type="gramEnd"/>
      <w:r w:rsidRPr="003F4166">
        <w:t>QV-METH-REF-LINKS]</w:t>
      </w:r>
      <w:r w:rsidR="00646A57" w:rsidRPr="003F4166">
        <w:rPr>
          <w:position w:val="6"/>
          <w:sz w:val="18"/>
        </w:rPr>
        <w:t>*</w:t>
      </w:r>
      <w:r w:rsidRPr="003F4166">
        <w:t xml:space="preserve"> that is intended to be mandatory.</w:t>
      </w:r>
    </w:p>
    <w:p w14:paraId="7AF86420" w14:textId="77777777" w:rsidR="004D5349" w:rsidRPr="003F4166" w:rsidRDefault="004D5349" w:rsidP="004D5349">
      <w:pPr>
        <w:pStyle w:val="Paragraphedeliste"/>
        <w:numPr>
          <w:ilvl w:val="0"/>
          <w:numId w:val="3"/>
        </w:numPr>
        <w:jc w:val="both"/>
      </w:pPr>
      <w:r w:rsidRPr="003F4166">
        <w:t>In Annex 1 of the Resolution, addition of the probability of non-zero rain attenuation of 10%.</w:t>
      </w:r>
    </w:p>
    <w:p w14:paraId="26262BAB" w14:textId="77777777" w:rsidR="004D5349" w:rsidRPr="003F4166" w:rsidRDefault="004D5349" w:rsidP="004D5349">
      <w:pPr>
        <w:pStyle w:val="Paragraphedeliste"/>
        <w:numPr>
          <w:ilvl w:val="0"/>
          <w:numId w:val="3"/>
        </w:numPr>
        <w:jc w:val="both"/>
      </w:pPr>
      <w:r w:rsidRPr="003F4166">
        <w:t xml:space="preserve">Deletion of Annex 2. </w:t>
      </w:r>
    </w:p>
    <w:p w14:paraId="6F4A470C" w14:textId="77777777" w:rsidR="00636819" w:rsidRPr="00E871DC" w:rsidRDefault="00636819" w:rsidP="00636819">
      <w:pPr>
        <w:pStyle w:val="Headingb"/>
        <w:rPr>
          <w:lang w:val="en-US"/>
        </w:rPr>
      </w:pPr>
      <w:r w:rsidRPr="003F4166">
        <w:rPr>
          <w:lang w:val="en-US"/>
        </w:rPr>
        <w:t>Proposals</w:t>
      </w:r>
    </w:p>
    <w:p w14:paraId="0F947E04" w14:textId="77777777" w:rsidR="00F75AA8" w:rsidRPr="006A625D" w:rsidRDefault="00187BD9" w:rsidP="00636819">
      <w:pPr>
        <w:tabs>
          <w:tab w:val="clear" w:pos="1134"/>
          <w:tab w:val="clear" w:pos="1871"/>
          <w:tab w:val="clear" w:pos="2268"/>
        </w:tabs>
        <w:overflowPunct/>
        <w:autoSpaceDE/>
        <w:autoSpaceDN/>
        <w:adjustRightInd/>
        <w:spacing w:before="0"/>
        <w:textAlignment w:val="auto"/>
        <w:rPr>
          <w:b/>
          <w:bCs/>
          <w:lang w:val="en-US"/>
        </w:rPr>
      </w:pPr>
      <w:r w:rsidRPr="00F75AA8">
        <w:rPr>
          <w:lang w:val="en-US"/>
        </w:rPr>
        <w:br w:type="page"/>
      </w:r>
    </w:p>
    <w:p w14:paraId="4EB30D3C" w14:textId="77777777" w:rsidR="00E72728" w:rsidRDefault="00F75AA8">
      <w:pPr>
        <w:pStyle w:val="Proposal"/>
      </w:pPr>
      <w:r>
        <w:lastRenderedPageBreak/>
        <w:t>MOD</w:t>
      </w:r>
      <w:r>
        <w:tab/>
        <w:t>EUR/XXXXA22A</w:t>
      </w:r>
      <w:r w:rsidR="00897B6F">
        <w:t>9</w:t>
      </w:r>
      <w:r>
        <w:t>/1</w:t>
      </w:r>
    </w:p>
    <w:p w14:paraId="460F8FF6" w14:textId="77777777" w:rsidR="00F75AA8" w:rsidRDefault="00F75AA8" w:rsidP="00F75AA8">
      <w:pPr>
        <w:pStyle w:val="ResNo"/>
      </w:pPr>
      <w:bookmarkStart w:id="6" w:name="_Toc39649621"/>
      <w:r>
        <w:t xml:space="preserve">RESOLUTION </w:t>
      </w:r>
      <w:r w:rsidRPr="00B72CD3">
        <w:rPr>
          <w:rStyle w:val="href"/>
        </w:rPr>
        <w:t>770</w:t>
      </w:r>
      <w:r>
        <w:t xml:space="preserve"> (</w:t>
      </w:r>
      <w:ins w:id="7" w:author="ITU -LRT-" w:date="2022-05-19T09:03:00Z">
        <w:r>
          <w:rPr>
            <w:lang w:val="en-US"/>
          </w:rPr>
          <w:t>Rev.</w:t>
        </w:r>
      </w:ins>
      <w:r>
        <w:rPr>
          <w:lang w:val="en-US"/>
        </w:rPr>
        <w:t>WRC-</w:t>
      </w:r>
      <w:del w:id="8" w:author="ITU -LRT-" w:date="2022-05-19T09:03:00Z">
        <w:r w:rsidDel="00CC7786">
          <w:rPr>
            <w:lang w:val="en-US"/>
          </w:rPr>
          <w:delText>19</w:delText>
        </w:r>
      </w:del>
      <w:ins w:id="9" w:author="ITU -LRT-" w:date="2022-05-19T09:03:00Z">
        <w:r>
          <w:rPr>
            <w:lang w:val="en-US"/>
          </w:rPr>
          <w:t>23</w:t>
        </w:r>
      </w:ins>
      <w:r>
        <w:t>)</w:t>
      </w:r>
      <w:bookmarkEnd w:id="6"/>
    </w:p>
    <w:p w14:paraId="5E12B00D" w14:textId="77777777" w:rsidR="00F75AA8" w:rsidRDefault="00F75AA8" w:rsidP="00F75AA8">
      <w:pPr>
        <w:pStyle w:val="Restitle"/>
      </w:pPr>
      <w:bookmarkStart w:id="10" w:name="_Toc35789423"/>
      <w:bookmarkStart w:id="11" w:name="_Toc35857120"/>
      <w:bookmarkStart w:id="12" w:name="_Toc35877755"/>
      <w:bookmarkStart w:id="13" w:name="_Toc35963698"/>
      <w:bookmarkStart w:id="14" w:name="_Toc39649622"/>
      <w:r>
        <w:t>Application of Article 22 of the Radio Regulations to the protection of geostationary fixed-satellite service and broadcasting-satellite service networks from non-geostationary fixed-satellite service systems in the frequency bands 37.5-39.5 GHz, 39.5</w:t>
      </w:r>
      <w:r>
        <w:noBreakHyphen/>
        <w:t>42.5 GHz, 47.2-50.2 GHz and 50.4-51.4 GHz</w:t>
      </w:r>
      <w:bookmarkEnd w:id="10"/>
      <w:bookmarkEnd w:id="11"/>
      <w:bookmarkEnd w:id="12"/>
      <w:bookmarkEnd w:id="13"/>
      <w:bookmarkEnd w:id="14"/>
      <w:r>
        <w:t xml:space="preserve"> </w:t>
      </w:r>
    </w:p>
    <w:p w14:paraId="0DF8BAD7" w14:textId="77777777" w:rsidR="00F75AA8" w:rsidRDefault="00F75AA8" w:rsidP="00F75AA8">
      <w:pPr>
        <w:pStyle w:val="Normalaftertitle"/>
      </w:pPr>
      <w:r>
        <w:rPr>
          <w:lang w:val="en-US"/>
        </w:rPr>
        <w:t>The World Radiocommunication Conference (</w:t>
      </w:r>
      <w:del w:id="15" w:author="Limousin, Catherine" w:date="2022-05-27T09:37:00Z">
        <w:r w:rsidDel="007A7BD3">
          <w:rPr>
            <w:lang w:val="en-US"/>
          </w:rPr>
          <w:delText>Sharm el-Sheikh, 2019</w:delText>
        </w:r>
      </w:del>
      <w:ins w:id="16" w:author="Limousin, Catherine" w:date="2022-05-27T09:37:00Z">
        <w:r w:rsidRPr="007A7BD3">
          <w:rPr>
            <w:szCs w:val="24"/>
            <w:lang w:val="en-US"/>
          </w:rPr>
          <w:t>Dubai</w:t>
        </w:r>
        <w:r>
          <w:rPr>
            <w:lang w:val="en-US"/>
          </w:rPr>
          <w:t>, 2023</w:t>
        </w:r>
      </w:ins>
      <w:r>
        <w:rPr>
          <w:lang w:val="en-US"/>
        </w:rPr>
        <w:t>),</w:t>
      </w:r>
    </w:p>
    <w:p w14:paraId="1A2494F6" w14:textId="77777777" w:rsidR="00F75AA8" w:rsidRPr="00AE3B14" w:rsidRDefault="00F75AA8" w:rsidP="00F75AA8">
      <w:pPr>
        <w:rPr>
          <w:rFonts w:eastAsiaTheme="minorHAnsi"/>
          <w:lang w:val="en-US"/>
        </w:rPr>
      </w:pPr>
      <w:r w:rsidRPr="00AE3B14">
        <w:rPr>
          <w:rFonts w:eastAsiaTheme="minorHAnsi"/>
          <w:lang w:val="en-US"/>
        </w:rPr>
        <w:t>…</w:t>
      </w:r>
    </w:p>
    <w:p w14:paraId="08736674" w14:textId="77777777" w:rsidR="00F75AA8" w:rsidRDefault="00F75AA8" w:rsidP="00F75AA8">
      <w:pPr>
        <w:pStyle w:val="Call"/>
      </w:pPr>
      <w:r>
        <w:t>resolves</w:t>
      </w:r>
    </w:p>
    <w:p w14:paraId="4E2E35C0" w14:textId="58B90EDC" w:rsidR="001B76A9" w:rsidRDefault="001B76A9" w:rsidP="001B76A9">
      <w:r>
        <w:t>1</w:t>
      </w:r>
      <w:r>
        <w:tab/>
        <w:t>that during the examination under Nos. </w:t>
      </w:r>
      <w:r w:rsidRPr="00DE73B5">
        <w:rPr>
          <w:rStyle w:val="Artref"/>
          <w:b/>
        </w:rPr>
        <w:t>9.35</w:t>
      </w:r>
      <w:r>
        <w:t xml:space="preserve"> and </w:t>
      </w:r>
      <w:r w:rsidRPr="00DE73B5">
        <w:rPr>
          <w:rStyle w:val="Artref"/>
          <w:b/>
        </w:rPr>
        <w:t>11.31</w:t>
      </w:r>
      <w:r>
        <w:t xml:space="preserve">, as applicable, of a non-GSO FSS satellite system with frequency assignments in the frequency bands 37.5-39.5 GHz (space-to-Earth), 39.5-42.5 GHz (space-to-Earth), 47.2-50.2 GHz (Earth-to-space) and 50.4-51.4 GHz (Earth-to-space), the </w:t>
      </w:r>
      <w:ins w:id="17" w:author="France" w:date="2022-04-28T23:21:00Z">
        <w:r>
          <w:t xml:space="preserve">compliance with No. </w:t>
        </w:r>
        <w:r w:rsidRPr="00C45DB8">
          <w:rPr>
            <w:rStyle w:val="Artref"/>
            <w:b/>
            <w:bCs/>
          </w:rPr>
          <w:t>22.5L</w:t>
        </w:r>
        <w:r>
          <w:t xml:space="preserve"> shall be established using </w:t>
        </w:r>
      </w:ins>
      <w:r>
        <w:t xml:space="preserve">technical characteristics of generic GSO reference links contained in Annex 1 to this Resolution </w:t>
      </w:r>
      <w:del w:id="18" w:author="France" w:date="2022-04-28T23:21:00Z">
        <w:r w:rsidDel="005338A2">
          <w:delText>shall be used in conjunction with the methodology in Annex 2 to this Resolution to determine compliance with No. </w:delText>
        </w:r>
        <w:r w:rsidRPr="005338A2" w:rsidDel="005338A2">
          <w:rPr>
            <w:rStyle w:val="Artref"/>
            <w:b/>
          </w:rPr>
          <w:delText>22.5L</w:delText>
        </w:r>
      </w:del>
      <w:ins w:id="19" w:author="France" w:date="2022-04-28T23:21:00Z">
        <w:r>
          <w:t xml:space="preserve">and </w:t>
        </w:r>
        <w:bookmarkStart w:id="20" w:name="_Hlk120198624"/>
        <w:r>
          <w:t xml:space="preserve">Recommendation </w:t>
        </w:r>
      </w:ins>
      <w:ins w:id="21" w:author="ITU" w:date="2022-09-16T01:23:00Z">
        <w:r w:rsidRPr="001660BD">
          <w:t>ITU-R</w:t>
        </w:r>
        <w:r>
          <w:t xml:space="preserve"> </w:t>
        </w:r>
      </w:ins>
      <w:ins w:id="22" w:author="France" w:date="2022-04-28T23:21:00Z">
        <w:r>
          <w:t>S.[</w:t>
        </w:r>
      </w:ins>
      <w:ins w:id="23" w:author="France" w:date="2022-04-28T23:22:00Z">
        <w:r>
          <w:t>QV-METH-REF-LINKS</w:t>
        </w:r>
      </w:ins>
      <w:ins w:id="24" w:author="France" w:date="2022-04-28T23:21:00Z">
        <w:r>
          <w:t>]</w:t>
        </w:r>
      </w:ins>
      <w:ins w:id="25" w:author="ITU2" w:date="2023-08-17T01:14:00Z">
        <w:r w:rsidR="00D470C2" w:rsidRPr="0067754D">
          <w:rPr>
            <w:rStyle w:val="Appelnotedebasdep"/>
            <w:highlight w:val="yellow"/>
          </w:rPr>
          <w:footnoteReference w:customMarkFollows="1" w:id="2"/>
          <w:t>*</w:t>
        </w:r>
      </w:ins>
      <w:r>
        <w:t>;</w:t>
      </w:r>
      <w:bookmarkEnd w:id="20"/>
    </w:p>
    <w:p w14:paraId="5DD0D6C6" w14:textId="77777777" w:rsidR="001B76A9" w:rsidRPr="000D6841" w:rsidRDefault="001B76A9" w:rsidP="001B76A9">
      <w:r w:rsidRPr="000D6841">
        <w:t>…</w:t>
      </w:r>
    </w:p>
    <w:p w14:paraId="2FCC4378" w14:textId="77777777" w:rsidR="001B76A9" w:rsidRDefault="001B76A9" w:rsidP="001B76A9">
      <w:r w:rsidRPr="001660BD">
        <w:t>6</w:t>
      </w:r>
      <w:r w:rsidRPr="001660BD">
        <w:tab/>
        <w:t xml:space="preserve">that </w:t>
      </w:r>
      <w:r w:rsidRPr="001660BD">
        <w:rPr>
          <w:i/>
        </w:rPr>
        <w:t>resolves</w:t>
      </w:r>
      <w:r w:rsidRPr="001660BD">
        <w:t xml:space="preserve"> 3, 4 and 5 shall no longer </w:t>
      </w:r>
      <w:r w:rsidRPr="00F05868">
        <w:rPr>
          <w:u w:val="single"/>
        </w:rPr>
        <w:t>be</w:t>
      </w:r>
      <w:r w:rsidRPr="001660BD">
        <w:t xml:space="preserve"> applied after BR has communicated to all administrations via a circular letter that validation software is available and BR is able to verify compliance with the limits in No. </w:t>
      </w:r>
      <w:r w:rsidRPr="001660BD">
        <w:rPr>
          <w:rStyle w:val="Artref"/>
          <w:b/>
        </w:rPr>
        <w:t>22.5L</w:t>
      </w:r>
      <w:del w:id="26" w:author="ITU" w:date="2022-09-16T01:18:00Z">
        <w:r w:rsidRPr="001660BD" w:rsidDel="007308E5">
          <w:delText>,</w:delText>
        </w:r>
      </w:del>
      <w:ins w:id="27" w:author="ITU" w:date="2022-09-16T01:18:00Z">
        <w:r w:rsidRPr="001660BD">
          <w:t>;</w:t>
        </w:r>
      </w:ins>
    </w:p>
    <w:p w14:paraId="4A452EC1" w14:textId="0F2A74E2" w:rsidR="001B76A9" w:rsidRDefault="001B76A9" w:rsidP="001B76A9">
      <w:pPr>
        <w:rPr>
          <w:ins w:id="28" w:author="France" w:date="2022-04-29T11:05:00Z"/>
          <w:rFonts w:eastAsiaTheme="minorHAnsi"/>
          <w:color w:val="231F20"/>
          <w:szCs w:val="24"/>
          <w:lang w:val="en-US"/>
        </w:rPr>
      </w:pPr>
      <w:ins w:id="29" w:author="France" w:date="2022-04-29T11:05:00Z">
        <w:r>
          <w:rPr>
            <w:rFonts w:eastAsiaTheme="minorHAnsi"/>
            <w:color w:val="231F20"/>
            <w:szCs w:val="24"/>
            <w:lang w:val="en-US"/>
          </w:rPr>
          <w:t>7</w:t>
        </w:r>
        <w:r>
          <w:rPr>
            <w:rFonts w:eastAsiaTheme="minorHAnsi"/>
            <w:color w:val="231F20"/>
            <w:szCs w:val="24"/>
            <w:lang w:val="en-US"/>
          </w:rPr>
          <w:tab/>
          <w:t xml:space="preserve">that </w:t>
        </w:r>
        <w:r w:rsidRPr="003D6BE0">
          <w:rPr>
            <w:rFonts w:eastAsiaTheme="minorHAnsi"/>
            <w:color w:val="231F20"/>
            <w:szCs w:val="24"/>
            <w:lang w:val="en-US"/>
          </w:rPr>
          <w:t>administration</w:t>
        </w:r>
      </w:ins>
      <w:ins w:id="30" w:author="author" w:date="2022-09-15T05:23:00Z">
        <w:r w:rsidRPr="003D6BE0">
          <w:rPr>
            <w:rFonts w:eastAsiaTheme="minorHAnsi"/>
            <w:color w:val="231F20"/>
            <w:szCs w:val="24"/>
            <w:lang w:val="en-US"/>
          </w:rPr>
          <w:t>s</w:t>
        </w:r>
      </w:ins>
      <w:ins w:id="31" w:author="France" w:date="2022-04-29T11:05:00Z">
        <w:r w:rsidRPr="003D6BE0">
          <w:rPr>
            <w:rFonts w:eastAsiaTheme="minorHAnsi"/>
            <w:color w:val="231F20"/>
            <w:szCs w:val="24"/>
            <w:lang w:val="en-US"/>
          </w:rPr>
          <w:t xml:space="preserve"> responsible for those non-GSO system</w:t>
        </w:r>
      </w:ins>
      <w:ins w:id="32" w:author="author" w:date="2022-09-15T05:24:00Z">
        <w:r w:rsidRPr="003D6BE0">
          <w:rPr>
            <w:rFonts w:eastAsiaTheme="minorHAnsi"/>
            <w:color w:val="231F20"/>
            <w:szCs w:val="24"/>
            <w:lang w:val="en-US"/>
          </w:rPr>
          <w:t>s</w:t>
        </w:r>
      </w:ins>
      <w:ins w:id="33" w:author="France" w:date="2022-04-29T11:05:00Z">
        <w:r w:rsidRPr="003D6BE0">
          <w:rPr>
            <w:rFonts w:eastAsiaTheme="minorHAnsi"/>
            <w:color w:val="231F20"/>
            <w:szCs w:val="24"/>
            <w:lang w:val="en-US"/>
          </w:rPr>
          <w:t xml:space="preserve"> having</w:t>
        </w:r>
        <w:r>
          <w:rPr>
            <w:rFonts w:eastAsiaTheme="minorHAnsi"/>
            <w:color w:val="231F20"/>
            <w:szCs w:val="24"/>
            <w:lang w:val="en-US"/>
          </w:rPr>
          <w:t xml:space="preserve"> submitted coordination requests and/or notification information under the applicable provisions of Article </w:t>
        </w:r>
        <w:r w:rsidRPr="00C45DB8">
          <w:rPr>
            <w:rStyle w:val="Artref"/>
            <w:rFonts w:eastAsiaTheme="minorHAnsi"/>
            <w:b/>
            <w:bCs/>
          </w:rPr>
          <w:t>9</w:t>
        </w:r>
        <w:r>
          <w:rPr>
            <w:rFonts w:eastAsiaTheme="minorHAnsi"/>
            <w:color w:val="231F20"/>
            <w:szCs w:val="24"/>
            <w:lang w:val="en-US"/>
          </w:rPr>
          <w:t xml:space="preserve"> or Article </w:t>
        </w:r>
        <w:r w:rsidRPr="00C45DB8">
          <w:rPr>
            <w:rStyle w:val="Artref"/>
            <w:rFonts w:eastAsiaTheme="minorHAnsi"/>
            <w:b/>
            <w:bCs/>
          </w:rPr>
          <w:t>11</w:t>
        </w:r>
        <w:r>
          <w:rPr>
            <w:rFonts w:eastAsiaTheme="minorHAnsi"/>
            <w:color w:val="231F20"/>
            <w:szCs w:val="24"/>
            <w:lang w:val="en-US"/>
          </w:rPr>
          <w:t xml:space="preserve"> of the Radio Regulations, as appropriate, prior to 15 December 2023, shall be given the possibility to resubmit the information used to derive the </w:t>
        </w:r>
      </w:ins>
      <w:ins w:id="34" w:author="author" w:date="2022-09-17T15:02:00Z">
        <w:r w:rsidRPr="00DD0F5E">
          <w:rPr>
            <w:rFonts w:eastAsiaTheme="minorHAnsi"/>
            <w:color w:val="231F20"/>
            <w:szCs w:val="24"/>
            <w:lang w:val="en-US"/>
          </w:rPr>
          <w:t>probability density function</w:t>
        </w:r>
      </w:ins>
      <w:ins w:id="35" w:author="France" w:date="2022-04-29T11:05:00Z">
        <w:r>
          <w:rPr>
            <w:rFonts w:eastAsiaTheme="minorHAnsi"/>
            <w:color w:val="231F20"/>
            <w:szCs w:val="24"/>
            <w:lang w:val="en-US"/>
          </w:rPr>
          <w:t xml:space="preserve"> of the </w:t>
        </w:r>
      </w:ins>
      <w:ins w:id="36" w:author="France" w:date="2022-04-29T11:03:00Z">
        <w:r w:rsidRPr="003D6BE0">
          <w:rPr>
            <w:rFonts w:eastAsiaTheme="minorHAnsi"/>
            <w:color w:val="231F20"/>
            <w:szCs w:val="24"/>
            <w:lang w:val="en-US"/>
          </w:rPr>
          <w:t>epfd</w:t>
        </w:r>
      </w:ins>
      <w:ins w:id="37" w:author="France" w:date="2022-04-29T11:05:00Z">
        <w:r>
          <w:rPr>
            <w:rFonts w:eastAsiaTheme="minorHAnsi"/>
            <w:color w:val="231F20"/>
            <w:szCs w:val="24"/>
            <w:lang w:val="en-US"/>
          </w:rPr>
          <w:t xml:space="preserve"> computed as per </w:t>
        </w:r>
      </w:ins>
      <w:ins w:id="38" w:author="LENI MARSEILLE" w:date="2023-02-07T14:49:00Z">
        <w:r w:rsidR="00AF5630">
          <w:rPr>
            <w:rFonts w:eastAsiaTheme="minorHAnsi"/>
            <w:color w:val="231F20"/>
            <w:szCs w:val="24"/>
            <w:lang w:val="en-US"/>
          </w:rPr>
          <w:t xml:space="preserve">Recommendation ITU-R </w:t>
        </w:r>
        <w:proofErr w:type="gramStart"/>
        <w:r w:rsidR="00AF5630">
          <w:rPr>
            <w:rFonts w:eastAsiaTheme="minorHAnsi"/>
            <w:color w:val="231F20"/>
            <w:szCs w:val="24"/>
            <w:lang w:val="en-US"/>
          </w:rPr>
          <w:t>S.[</w:t>
        </w:r>
        <w:proofErr w:type="gramEnd"/>
        <w:r w:rsidR="00AF5630">
          <w:rPr>
            <w:rFonts w:eastAsiaTheme="minorHAnsi"/>
            <w:color w:val="231F20"/>
            <w:szCs w:val="24"/>
            <w:lang w:val="en-US"/>
          </w:rPr>
          <w:t>QV-METH</w:t>
        </w:r>
      </w:ins>
      <w:ins w:id="39" w:author="LENI MARSEILLE" w:date="2023-02-07T14:50:00Z">
        <w:r w:rsidR="00AF5630">
          <w:rPr>
            <w:rFonts w:eastAsiaTheme="minorHAnsi"/>
            <w:color w:val="231F20"/>
            <w:szCs w:val="24"/>
            <w:lang w:val="en-US"/>
          </w:rPr>
          <w:t>-REF-LINKS]</w:t>
        </w:r>
      </w:ins>
      <w:ins w:id="40" w:author="ITU2" w:date="2023-08-17T01:14:00Z">
        <w:r w:rsidR="00D470C2" w:rsidRPr="0067754D">
          <w:rPr>
            <w:position w:val="6"/>
            <w:sz w:val="18"/>
            <w:highlight w:val="yellow"/>
          </w:rPr>
          <w:t>*</w:t>
        </w:r>
      </w:ins>
      <w:ins w:id="41" w:author="ITU" w:date="2022-09-16T01:00:00Z">
        <w:r w:rsidRPr="00885CFC">
          <w:rPr>
            <w:rFonts w:eastAsiaTheme="minorHAnsi"/>
            <w:color w:val="231F20"/>
            <w:szCs w:val="24"/>
            <w:lang w:val="en-US"/>
          </w:rPr>
          <w:t>,</w:t>
        </w:r>
      </w:ins>
    </w:p>
    <w:p w14:paraId="5B1F8BFC" w14:textId="77777777" w:rsidR="001B76A9" w:rsidRPr="000D6841" w:rsidRDefault="001B76A9" w:rsidP="001B76A9">
      <w:r w:rsidRPr="000D6841">
        <w:t>…</w:t>
      </w:r>
    </w:p>
    <w:p w14:paraId="644A35A3" w14:textId="77777777" w:rsidR="001B76A9" w:rsidRDefault="001B76A9" w:rsidP="001B76A9">
      <w:pPr>
        <w:pStyle w:val="Call"/>
      </w:pPr>
      <w:r>
        <w:t>instructs the Director of the Radiocommunication Bureau</w:t>
      </w:r>
    </w:p>
    <w:p w14:paraId="0DF8880F" w14:textId="77777777" w:rsidR="001B76A9" w:rsidRDefault="001B76A9" w:rsidP="001B76A9">
      <w:ins w:id="42" w:author="ITU" w:date="2022-09-16T01:19:00Z">
        <w:r w:rsidRPr="001660BD">
          <w:t>1</w:t>
        </w:r>
        <w:r w:rsidRPr="001660BD">
          <w:tab/>
        </w:r>
      </w:ins>
      <w:r w:rsidRPr="001660BD">
        <w:t xml:space="preserve">to review, once the validation software as described in </w:t>
      </w:r>
      <w:r w:rsidRPr="001660BD">
        <w:rPr>
          <w:i/>
        </w:rPr>
        <w:t>resolves </w:t>
      </w:r>
      <w:r w:rsidRPr="001660BD">
        <w:t>3 is available, BR's findings made in accordance with Nos. </w:t>
      </w:r>
      <w:r w:rsidRPr="001660BD">
        <w:rPr>
          <w:rStyle w:val="Artref"/>
          <w:b/>
        </w:rPr>
        <w:t>9.35</w:t>
      </w:r>
      <w:r w:rsidRPr="001660BD">
        <w:t xml:space="preserve"> and </w:t>
      </w:r>
      <w:r w:rsidRPr="001660BD">
        <w:rPr>
          <w:rStyle w:val="Artref"/>
          <w:b/>
        </w:rPr>
        <w:t>11.31</w:t>
      </w:r>
      <w:del w:id="43" w:author="ITU" w:date="2022-09-16T01:19:00Z">
        <w:r w:rsidRPr="001660BD" w:rsidDel="006D1E8A">
          <w:delText>.</w:delText>
        </w:r>
      </w:del>
      <w:ins w:id="44" w:author="ITU" w:date="2022-09-16T01:19:00Z">
        <w:r w:rsidRPr="001660BD">
          <w:t>;</w:t>
        </w:r>
      </w:ins>
    </w:p>
    <w:p w14:paraId="128852C3" w14:textId="77777777" w:rsidR="00F75AA8" w:rsidRPr="001B76A9" w:rsidRDefault="001B76A9" w:rsidP="00F75AA8">
      <w:pPr>
        <w:rPr>
          <w:rFonts w:eastAsiaTheme="minorHAnsi"/>
          <w:color w:val="231F20"/>
          <w:szCs w:val="24"/>
          <w:lang w:val="en-US"/>
        </w:rPr>
      </w:pPr>
      <w:ins w:id="45" w:author="France" w:date="2022-04-29T11:05:00Z">
        <w:r>
          <w:rPr>
            <w:rFonts w:eastAsiaTheme="minorHAnsi"/>
            <w:color w:val="231F20"/>
            <w:szCs w:val="24"/>
            <w:lang w:val="en-US"/>
          </w:rPr>
          <w:t>2</w:t>
        </w:r>
        <w:r>
          <w:rPr>
            <w:rFonts w:eastAsiaTheme="minorHAnsi"/>
            <w:color w:val="231F20"/>
            <w:szCs w:val="24"/>
            <w:lang w:val="en-US"/>
          </w:rPr>
          <w:tab/>
        </w:r>
        <w:r w:rsidRPr="00435D39">
          <w:rPr>
            <w:rFonts w:eastAsiaTheme="minorHAnsi"/>
            <w:color w:val="231F20"/>
            <w:szCs w:val="24"/>
            <w:lang w:val="en-US"/>
          </w:rPr>
          <w:t>to take all necessary measures to</w:t>
        </w:r>
        <w:r>
          <w:rPr>
            <w:rFonts w:eastAsiaTheme="minorHAnsi"/>
            <w:color w:val="231F20"/>
            <w:szCs w:val="24"/>
            <w:lang w:val="en-US"/>
          </w:rPr>
          <w:t xml:space="preserve"> facilitate the implementation of this Resolution, in particular its </w:t>
        </w:r>
        <w:r>
          <w:rPr>
            <w:rFonts w:eastAsiaTheme="minorHAnsi"/>
            <w:i/>
            <w:color w:val="231F20"/>
            <w:szCs w:val="24"/>
            <w:lang w:val="en-US"/>
          </w:rPr>
          <w:t>resolves</w:t>
        </w:r>
        <w:r>
          <w:rPr>
            <w:rFonts w:eastAsiaTheme="minorHAnsi"/>
            <w:color w:val="231F20"/>
            <w:szCs w:val="24"/>
            <w:lang w:val="en-US"/>
          </w:rPr>
          <w:t xml:space="preserve"> 7.</w:t>
        </w:r>
      </w:ins>
    </w:p>
    <w:p w14:paraId="12DBB5DE" w14:textId="77777777" w:rsidR="00362FAF" w:rsidRDefault="00362FAF" w:rsidP="00362FAF">
      <w:pPr>
        <w:pStyle w:val="AnnexNo"/>
      </w:pPr>
      <w:r>
        <w:lastRenderedPageBreak/>
        <w:t xml:space="preserve">ANNEX 1 TO RESOLUTION </w:t>
      </w:r>
      <w:r>
        <w:rPr>
          <w:bCs/>
          <w:iCs/>
        </w:rPr>
        <w:t>770</w:t>
      </w:r>
      <w:r>
        <w:t xml:space="preserve"> (</w:t>
      </w:r>
      <w:ins w:id="46" w:author="ITU -LRT-" w:date="2022-05-19T09:04:00Z">
        <w:r>
          <w:t>Rev.</w:t>
        </w:r>
      </w:ins>
      <w:r>
        <w:t>WRC</w:t>
      </w:r>
      <w:r>
        <w:noBreakHyphen/>
      </w:r>
      <w:del w:id="47" w:author="ITU -LRT-" w:date="2022-05-19T09:03:00Z">
        <w:r w:rsidDel="00CC7786">
          <w:delText>19</w:delText>
        </w:r>
      </w:del>
      <w:ins w:id="48" w:author="ITU -LRT-" w:date="2022-05-19T09:03:00Z">
        <w:r>
          <w:t>23</w:t>
        </w:r>
      </w:ins>
      <w:r>
        <w:t>)</w:t>
      </w:r>
    </w:p>
    <w:p w14:paraId="11DCD3E0" w14:textId="77777777" w:rsidR="00F75AA8" w:rsidRDefault="00F75AA8" w:rsidP="00F75AA8">
      <w:pPr>
        <w:pStyle w:val="Annextitle"/>
      </w:pPr>
      <w:r>
        <w:t xml:space="preserve">Generic GSO reference links for evaluation of compliance with single-entry requirements for non-GSO systems </w:t>
      </w:r>
    </w:p>
    <w:p w14:paraId="5FB90420" w14:textId="77777777" w:rsidR="00F75AA8" w:rsidRDefault="00F75AA8" w:rsidP="00F75AA8">
      <w:pPr>
        <w:pStyle w:val="Normalaftertitle"/>
      </w:pPr>
      <w:r>
        <w:t>The data in this Annex are to be regarded as a generic range of representative technical characteristics of GSO network deployments that are independent of any specific geographic location, to be used only for establishing the interference impact of a non-GSO system into GSO networks and not as a basis for coordination between satellite networks.</w:t>
      </w:r>
    </w:p>
    <w:p w14:paraId="57E031F7" w14:textId="77777777" w:rsidR="00F75AA8" w:rsidRDefault="00F75AA8" w:rsidP="00F75AA8">
      <w:pPr>
        <w:pStyle w:val="TableNo"/>
        <w:spacing w:before="480"/>
      </w:pPr>
      <w:r>
        <w:t>Table 1</w:t>
      </w:r>
    </w:p>
    <w:p w14:paraId="4EE9B19D" w14:textId="77777777" w:rsidR="00F75AA8" w:rsidRDefault="00F75AA8" w:rsidP="00F75AA8">
      <w:pPr>
        <w:pStyle w:val="Tabletitle"/>
      </w:pPr>
      <w:r>
        <w:t>Parameters of generic GSO reference links to be used in examination of the downlink (space-to-Earth) impact</w:t>
      </w:r>
      <w:r>
        <w:br/>
        <w:t>from any one non-GSO system</w:t>
      </w:r>
    </w:p>
    <w:tbl>
      <w:tblPr>
        <w:tblW w:w="10691" w:type="dxa"/>
        <w:jc w:val="center"/>
        <w:tblLayout w:type="fixed"/>
        <w:tblLook w:val="04A0" w:firstRow="1" w:lastRow="0" w:firstColumn="1" w:lastColumn="0" w:noHBand="0" w:noVBand="1"/>
      </w:tblPr>
      <w:tblGrid>
        <w:gridCol w:w="586"/>
        <w:gridCol w:w="3421"/>
        <w:gridCol w:w="1052"/>
        <w:gridCol w:w="1052"/>
        <w:gridCol w:w="1145"/>
        <w:gridCol w:w="1145"/>
        <w:gridCol w:w="1052"/>
        <w:gridCol w:w="1238"/>
      </w:tblGrid>
      <w:tr w:rsidR="001B76A9" w14:paraId="5D0D22CE" w14:textId="77777777" w:rsidTr="001B76A9">
        <w:trPr>
          <w:cantSplit/>
          <w:jc w:val="center"/>
        </w:trPr>
        <w:tc>
          <w:tcPr>
            <w:tcW w:w="586" w:type="dxa"/>
            <w:tcBorders>
              <w:top w:val="single" w:sz="4" w:space="0" w:color="auto"/>
              <w:left w:val="single" w:sz="4" w:space="0" w:color="auto"/>
              <w:bottom w:val="single" w:sz="4" w:space="0" w:color="auto"/>
              <w:right w:val="single" w:sz="4" w:space="0" w:color="auto"/>
            </w:tcBorders>
            <w:noWrap/>
            <w:vAlign w:val="center"/>
            <w:hideMark/>
          </w:tcPr>
          <w:p w14:paraId="764FA88D" w14:textId="77777777" w:rsidR="001B76A9" w:rsidRDefault="001B76A9" w:rsidP="00F75AA8">
            <w:pPr>
              <w:pStyle w:val="Tablehead"/>
              <w:rPr>
                <w:lang w:val="en-US"/>
              </w:rPr>
            </w:pPr>
            <w:r>
              <w:rPr>
                <w:lang w:val="en-US"/>
              </w:rPr>
              <w:t>1</w:t>
            </w:r>
          </w:p>
        </w:tc>
        <w:tc>
          <w:tcPr>
            <w:tcW w:w="3421" w:type="dxa"/>
            <w:tcBorders>
              <w:top w:val="single" w:sz="4" w:space="0" w:color="auto"/>
              <w:left w:val="nil"/>
              <w:bottom w:val="single" w:sz="4" w:space="0" w:color="auto"/>
              <w:right w:val="single" w:sz="4" w:space="0" w:color="auto"/>
            </w:tcBorders>
            <w:noWrap/>
            <w:vAlign w:val="center"/>
            <w:hideMark/>
          </w:tcPr>
          <w:p w14:paraId="6902253A" w14:textId="77777777" w:rsidR="001B76A9" w:rsidRDefault="001B76A9" w:rsidP="00F75AA8">
            <w:pPr>
              <w:pStyle w:val="Tablehead"/>
              <w:rPr>
                <w:lang w:val="en-US"/>
              </w:rPr>
            </w:pPr>
            <w:r>
              <w:rPr>
                <w:lang w:val="en-US"/>
              </w:rPr>
              <w:t>Generic GSO reference link parameters - service</w:t>
            </w:r>
          </w:p>
        </w:tc>
        <w:tc>
          <w:tcPr>
            <w:tcW w:w="1052" w:type="dxa"/>
            <w:tcBorders>
              <w:top w:val="single" w:sz="4" w:space="0" w:color="auto"/>
              <w:left w:val="nil"/>
              <w:bottom w:val="single" w:sz="4" w:space="0" w:color="auto"/>
              <w:right w:val="nil"/>
            </w:tcBorders>
          </w:tcPr>
          <w:p w14:paraId="125B1397" w14:textId="77777777" w:rsidR="001B76A9" w:rsidRDefault="001B76A9" w:rsidP="00F75AA8">
            <w:pPr>
              <w:rPr>
                <w:lang w:val="en-US"/>
              </w:rPr>
            </w:pPr>
          </w:p>
        </w:tc>
        <w:tc>
          <w:tcPr>
            <w:tcW w:w="1052" w:type="dxa"/>
            <w:tcBorders>
              <w:top w:val="single" w:sz="4" w:space="0" w:color="auto"/>
              <w:left w:val="nil"/>
              <w:bottom w:val="single" w:sz="4" w:space="0" w:color="auto"/>
              <w:right w:val="single" w:sz="4" w:space="0" w:color="auto"/>
            </w:tcBorders>
            <w:noWrap/>
            <w:vAlign w:val="center"/>
            <w:hideMark/>
          </w:tcPr>
          <w:p w14:paraId="4B0B4273" w14:textId="77777777" w:rsidR="001B76A9" w:rsidRDefault="001B76A9" w:rsidP="00F75AA8">
            <w:pPr>
              <w:rPr>
                <w:lang w:val="en-US"/>
              </w:rPr>
            </w:pPr>
          </w:p>
        </w:tc>
        <w:tc>
          <w:tcPr>
            <w:tcW w:w="1145" w:type="dxa"/>
            <w:tcBorders>
              <w:top w:val="single" w:sz="4" w:space="0" w:color="auto"/>
              <w:left w:val="nil"/>
              <w:bottom w:val="single" w:sz="4" w:space="0" w:color="auto"/>
              <w:right w:val="single" w:sz="4" w:space="0" w:color="auto"/>
            </w:tcBorders>
            <w:noWrap/>
            <w:vAlign w:val="center"/>
            <w:hideMark/>
          </w:tcPr>
          <w:p w14:paraId="0A011145" w14:textId="77777777" w:rsidR="001B76A9" w:rsidRDefault="001B76A9" w:rsidP="00F75AA8">
            <w:pPr>
              <w:tabs>
                <w:tab w:val="clear" w:pos="1134"/>
                <w:tab w:val="clear" w:pos="1871"/>
                <w:tab w:val="clear" w:pos="2268"/>
              </w:tabs>
              <w:overflowPunct/>
              <w:autoSpaceDE/>
              <w:autoSpaceDN/>
              <w:adjustRightInd/>
              <w:spacing w:before="0"/>
              <w:rPr>
                <w:rFonts w:ascii="Times" w:hAnsi="Times" w:cs="Times"/>
                <w:sz w:val="20"/>
                <w:lang w:eastAsia="en-GB"/>
              </w:rPr>
            </w:pPr>
          </w:p>
        </w:tc>
        <w:tc>
          <w:tcPr>
            <w:tcW w:w="1145" w:type="dxa"/>
            <w:tcBorders>
              <w:top w:val="single" w:sz="4" w:space="0" w:color="auto"/>
              <w:left w:val="nil"/>
              <w:bottom w:val="single" w:sz="4" w:space="0" w:color="auto"/>
              <w:right w:val="single" w:sz="4" w:space="0" w:color="auto"/>
            </w:tcBorders>
            <w:vAlign w:val="center"/>
          </w:tcPr>
          <w:p w14:paraId="66002F39" w14:textId="77777777" w:rsidR="001B76A9" w:rsidRDefault="001B76A9" w:rsidP="00F75AA8">
            <w:pPr>
              <w:pStyle w:val="Tablehead"/>
              <w:rPr>
                <w:lang w:val="en-US"/>
              </w:rPr>
            </w:pPr>
          </w:p>
        </w:tc>
        <w:tc>
          <w:tcPr>
            <w:tcW w:w="1052" w:type="dxa"/>
            <w:tcBorders>
              <w:top w:val="single" w:sz="4" w:space="0" w:color="auto"/>
              <w:left w:val="single" w:sz="4" w:space="0" w:color="auto"/>
              <w:bottom w:val="single" w:sz="4" w:space="0" w:color="auto"/>
              <w:right w:val="single" w:sz="4" w:space="0" w:color="auto"/>
            </w:tcBorders>
            <w:noWrap/>
            <w:vAlign w:val="center"/>
            <w:hideMark/>
          </w:tcPr>
          <w:p w14:paraId="30208F86" w14:textId="77777777" w:rsidR="001B76A9" w:rsidRDefault="001B76A9" w:rsidP="00F75AA8">
            <w:pPr>
              <w:rPr>
                <w:lang w:val="en-US"/>
              </w:rPr>
            </w:pPr>
          </w:p>
        </w:tc>
        <w:tc>
          <w:tcPr>
            <w:tcW w:w="1238" w:type="dxa"/>
            <w:tcBorders>
              <w:top w:val="single" w:sz="4" w:space="0" w:color="auto"/>
              <w:left w:val="single" w:sz="4" w:space="0" w:color="auto"/>
              <w:bottom w:val="single" w:sz="4" w:space="0" w:color="auto"/>
              <w:right w:val="single" w:sz="4" w:space="0" w:color="auto"/>
            </w:tcBorders>
            <w:vAlign w:val="center"/>
            <w:hideMark/>
          </w:tcPr>
          <w:p w14:paraId="6C2EDE25" w14:textId="77777777" w:rsidR="001B76A9" w:rsidRDefault="001B76A9" w:rsidP="00F75AA8">
            <w:pPr>
              <w:pStyle w:val="Tablehead"/>
              <w:rPr>
                <w:lang w:val="en-US"/>
              </w:rPr>
            </w:pPr>
            <w:r>
              <w:rPr>
                <w:lang w:val="en-US"/>
              </w:rPr>
              <w:t>Parameters</w:t>
            </w:r>
          </w:p>
        </w:tc>
      </w:tr>
      <w:tr w:rsidR="001B76A9" w14:paraId="777EF8A5" w14:textId="77777777" w:rsidTr="001B76A9">
        <w:trPr>
          <w:cantSplit/>
          <w:trHeight w:val="417"/>
          <w:jc w:val="center"/>
        </w:trPr>
        <w:tc>
          <w:tcPr>
            <w:tcW w:w="586" w:type="dxa"/>
            <w:tcBorders>
              <w:top w:val="nil"/>
              <w:left w:val="single" w:sz="4" w:space="0" w:color="auto"/>
              <w:bottom w:val="single" w:sz="4" w:space="0" w:color="auto"/>
              <w:right w:val="single" w:sz="4" w:space="0" w:color="auto"/>
            </w:tcBorders>
            <w:noWrap/>
            <w:vAlign w:val="center"/>
            <w:hideMark/>
          </w:tcPr>
          <w:p w14:paraId="5BFD324B" w14:textId="77777777" w:rsidR="001B76A9" w:rsidRDefault="001B76A9" w:rsidP="00F75AA8">
            <w:pPr>
              <w:rPr>
                <w:lang w:val="en-US"/>
              </w:rPr>
            </w:pPr>
          </w:p>
        </w:tc>
        <w:tc>
          <w:tcPr>
            <w:tcW w:w="3421" w:type="dxa"/>
            <w:tcBorders>
              <w:top w:val="nil"/>
              <w:left w:val="nil"/>
              <w:bottom w:val="single" w:sz="4" w:space="0" w:color="auto"/>
              <w:right w:val="single" w:sz="4" w:space="0" w:color="auto"/>
            </w:tcBorders>
            <w:noWrap/>
            <w:vAlign w:val="center"/>
            <w:hideMark/>
          </w:tcPr>
          <w:p w14:paraId="1B7F51F2" w14:textId="77777777" w:rsidR="001B76A9" w:rsidRDefault="001B76A9" w:rsidP="00F75AA8">
            <w:pPr>
              <w:pStyle w:val="Tabletext"/>
              <w:keepNext/>
              <w:keepLines/>
              <w:rPr>
                <w:lang w:val="en-US"/>
              </w:rPr>
            </w:pPr>
            <w:r>
              <w:rPr>
                <w:lang w:val="en-US"/>
              </w:rPr>
              <w:t>Link type</w:t>
            </w:r>
          </w:p>
        </w:tc>
        <w:tc>
          <w:tcPr>
            <w:tcW w:w="1052" w:type="dxa"/>
            <w:tcBorders>
              <w:top w:val="nil"/>
              <w:left w:val="nil"/>
              <w:bottom w:val="single" w:sz="4" w:space="0" w:color="auto"/>
              <w:right w:val="nil"/>
            </w:tcBorders>
          </w:tcPr>
          <w:p w14:paraId="7E777D90" w14:textId="77777777" w:rsidR="001B76A9" w:rsidRDefault="001B76A9" w:rsidP="00F75AA8">
            <w:pPr>
              <w:pStyle w:val="Tabletext"/>
              <w:keepNext/>
              <w:keepLines/>
              <w:jc w:val="center"/>
              <w:rPr>
                <w:lang w:val="en-US"/>
              </w:rPr>
            </w:pPr>
          </w:p>
        </w:tc>
        <w:tc>
          <w:tcPr>
            <w:tcW w:w="1052" w:type="dxa"/>
            <w:tcBorders>
              <w:top w:val="nil"/>
              <w:left w:val="nil"/>
              <w:bottom w:val="single" w:sz="4" w:space="0" w:color="auto"/>
              <w:right w:val="single" w:sz="4" w:space="0" w:color="auto"/>
            </w:tcBorders>
            <w:noWrap/>
            <w:vAlign w:val="center"/>
            <w:hideMark/>
          </w:tcPr>
          <w:p w14:paraId="4918F68C" w14:textId="77777777" w:rsidR="001B76A9" w:rsidRDefault="001B76A9" w:rsidP="00F75AA8">
            <w:pPr>
              <w:pStyle w:val="Tabletext"/>
              <w:keepNext/>
              <w:keepLines/>
              <w:jc w:val="center"/>
              <w:rPr>
                <w:lang w:val="en-US"/>
              </w:rPr>
            </w:pPr>
            <w:r>
              <w:rPr>
                <w:lang w:val="en-US"/>
              </w:rPr>
              <w:t>User #1</w:t>
            </w:r>
          </w:p>
        </w:tc>
        <w:tc>
          <w:tcPr>
            <w:tcW w:w="1145" w:type="dxa"/>
            <w:tcBorders>
              <w:top w:val="nil"/>
              <w:left w:val="nil"/>
              <w:bottom w:val="single" w:sz="4" w:space="0" w:color="auto"/>
              <w:right w:val="single" w:sz="4" w:space="0" w:color="auto"/>
            </w:tcBorders>
            <w:noWrap/>
            <w:vAlign w:val="center"/>
            <w:hideMark/>
          </w:tcPr>
          <w:p w14:paraId="5DB72ECD" w14:textId="77777777" w:rsidR="001B76A9" w:rsidRDefault="001B76A9" w:rsidP="00F75AA8">
            <w:pPr>
              <w:pStyle w:val="Tabletext"/>
              <w:keepNext/>
              <w:keepLines/>
              <w:jc w:val="center"/>
              <w:rPr>
                <w:lang w:val="en-US"/>
              </w:rPr>
            </w:pPr>
            <w:r>
              <w:rPr>
                <w:lang w:val="en-US"/>
              </w:rPr>
              <w:t>User #2</w:t>
            </w:r>
          </w:p>
        </w:tc>
        <w:tc>
          <w:tcPr>
            <w:tcW w:w="1145" w:type="dxa"/>
            <w:tcBorders>
              <w:top w:val="nil"/>
              <w:left w:val="nil"/>
              <w:bottom w:val="single" w:sz="4" w:space="0" w:color="auto"/>
              <w:right w:val="single" w:sz="4" w:space="0" w:color="auto"/>
            </w:tcBorders>
            <w:vAlign w:val="center"/>
            <w:hideMark/>
          </w:tcPr>
          <w:p w14:paraId="578B556C" w14:textId="77777777" w:rsidR="001B76A9" w:rsidRDefault="001B76A9" w:rsidP="00F75AA8">
            <w:pPr>
              <w:pStyle w:val="Tabletext"/>
              <w:keepNext/>
              <w:keepLines/>
              <w:jc w:val="center"/>
              <w:rPr>
                <w:lang w:val="en-US"/>
              </w:rPr>
            </w:pPr>
            <w:r>
              <w:rPr>
                <w:lang w:val="en-US"/>
              </w:rPr>
              <w:t>User #3</w:t>
            </w:r>
          </w:p>
        </w:tc>
        <w:tc>
          <w:tcPr>
            <w:tcW w:w="1052" w:type="dxa"/>
            <w:tcBorders>
              <w:top w:val="nil"/>
              <w:left w:val="single" w:sz="4" w:space="0" w:color="auto"/>
              <w:bottom w:val="single" w:sz="4" w:space="0" w:color="auto"/>
              <w:right w:val="single" w:sz="4" w:space="0" w:color="auto"/>
            </w:tcBorders>
            <w:noWrap/>
            <w:vAlign w:val="center"/>
            <w:hideMark/>
          </w:tcPr>
          <w:p w14:paraId="1759001B" w14:textId="77777777" w:rsidR="001B76A9" w:rsidRDefault="001B76A9" w:rsidP="00F75AA8">
            <w:pPr>
              <w:pStyle w:val="Tabletext"/>
              <w:keepNext/>
              <w:keepLines/>
              <w:jc w:val="center"/>
              <w:rPr>
                <w:lang w:val="en-US"/>
              </w:rPr>
            </w:pPr>
            <w:r>
              <w:rPr>
                <w:lang w:val="en-US"/>
              </w:rPr>
              <w:t>Gateway</w:t>
            </w:r>
          </w:p>
        </w:tc>
        <w:tc>
          <w:tcPr>
            <w:tcW w:w="1238" w:type="dxa"/>
            <w:tcBorders>
              <w:top w:val="nil"/>
              <w:left w:val="single" w:sz="4" w:space="0" w:color="auto"/>
              <w:bottom w:val="single" w:sz="4" w:space="0" w:color="auto"/>
              <w:right w:val="single" w:sz="4" w:space="0" w:color="auto"/>
            </w:tcBorders>
            <w:vAlign w:val="center"/>
          </w:tcPr>
          <w:p w14:paraId="4C65C68D" w14:textId="77777777" w:rsidR="001B76A9" w:rsidRDefault="001B76A9" w:rsidP="00F75AA8">
            <w:pPr>
              <w:pStyle w:val="Tabletext"/>
              <w:keepNext/>
              <w:keepLines/>
              <w:jc w:val="center"/>
              <w:rPr>
                <w:lang w:val="en-US"/>
              </w:rPr>
            </w:pPr>
          </w:p>
        </w:tc>
      </w:tr>
      <w:tr w:rsidR="001B76A9" w14:paraId="79DD1E4B" w14:textId="77777777" w:rsidTr="001B76A9">
        <w:trPr>
          <w:cantSplit/>
          <w:jc w:val="center"/>
        </w:trPr>
        <w:tc>
          <w:tcPr>
            <w:tcW w:w="586" w:type="dxa"/>
            <w:tcBorders>
              <w:top w:val="nil"/>
              <w:left w:val="single" w:sz="4" w:space="0" w:color="auto"/>
              <w:bottom w:val="single" w:sz="4" w:space="0" w:color="auto"/>
              <w:right w:val="single" w:sz="4" w:space="0" w:color="auto"/>
            </w:tcBorders>
            <w:noWrap/>
            <w:hideMark/>
          </w:tcPr>
          <w:p w14:paraId="5D15C195" w14:textId="77777777" w:rsidR="001B76A9" w:rsidRDefault="001B76A9" w:rsidP="00F75AA8">
            <w:pPr>
              <w:pStyle w:val="Tabletext"/>
              <w:keepNext/>
              <w:keepLines/>
              <w:jc w:val="center"/>
              <w:rPr>
                <w:lang w:val="en-US"/>
              </w:rPr>
            </w:pPr>
            <w:r>
              <w:rPr>
                <w:lang w:val="en-US"/>
              </w:rPr>
              <w:t>1.1</w:t>
            </w:r>
          </w:p>
        </w:tc>
        <w:tc>
          <w:tcPr>
            <w:tcW w:w="3421" w:type="dxa"/>
            <w:tcBorders>
              <w:top w:val="nil"/>
              <w:left w:val="nil"/>
              <w:bottom w:val="single" w:sz="4" w:space="0" w:color="auto"/>
              <w:right w:val="single" w:sz="4" w:space="0" w:color="auto"/>
            </w:tcBorders>
            <w:noWrap/>
            <w:vAlign w:val="bottom"/>
            <w:hideMark/>
          </w:tcPr>
          <w:p w14:paraId="26B063D9" w14:textId="77777777" w:rsidR="001B76A9" w:rsidRDefault="001B76A9" w:rsidP="00F75AA8">
            <w:pPr>
              <w:pStyle w:val="Tabletext"/>
              <w:keepNext/>
              <w:keepLines/>
              <w:rPr>
                <w:lang w:val="en-US"/>
              </w:rPr>
            </w:pPr>
            <w:r>
              <w:rPr>
                <w:lang w:val="en-US"/>
              </w:rPr>
              <w:t>E.i.r.p. density (dBW/MHz)</w:t>
            </w:r>
          </w:p>
        </w:tc>
        <w:tc>
          <w:tcPr>
            <w:tcW w:w="1052" w:type="dxa"/>
            <w:tcBorders>
              <w:top w:val="nil"/>
              <w:left w:val="nil"/>
              <w:bottom w:val="single" w:sz="4" w:space="0" w:color="auto"/>
              <w:right w:val="nil"/>
            </w:tcBorders>
          </w:tcPr>
          <w:p w14:paraId="57F332D4" w14:textId="77777777" w:rsidR="001B76A9" w:rsidRDefault="001B76A9" w:rsidP="00F75AA8">
            <w:pPr>
              <w:pStyle w:val="Tabletext"/>
              <w:keepNext/>
              <w:keepLines/>
              <w:jc w:val="center"/>
              <w:rPr>
                <w:lang w:val="en-US"/>
              </w:rPr>
            </w:pPr>
          </w:p>
        </w:tc>
        <w:tc>
          <w:tcPr>
            <w:tcW w:w="1052" w:type="dxa"/>
            <w:tcBorders>
              <w:top w:val="nil"/>
              <w:left w:val="nil"/>
              <w:bottom w:val="single" w:sz="4" w:space="0" w:color="auto"/>
              <w:right w:val="single" w:sz="4" w:space="0" w:color="auto"/>
            </w:tcBorders>
            <w:noWrap/>
            <w:vAlign w:val="center"/>
            <w:hideMark/>
          </w:tcPr>
          <w:p w14:paraId="27F1D54B" w14:textId="77777777" w:rsidR="001B76A9" w:rsidRDefault="001B76A9" w:rsidP="00F75AA8">
            <w:pPr>
              <w:pStyle w:val="Tabletext"/>
              <w:keepNext/>
              <w:keepLines/>
              <w:jc w:val="center"/>
              <w:rPr>
                <w:lang w:val="en-US"/>
              </w:rPr>
            </w:pPr>
            <w:r>
              <w:rPr>
                <w:lang w:val="en-US"/>
              </w:rPr>
              <w:t>44</w:t>
            </w:r>
          </w:p>
        </w:tc>
        <w:tc>
          <w:tcPr>
            <w:tcW w:w="1145" w:type="dxa"/>
            <w:tcBorders>
              <w:top w:val="nil"/>
              <w:left w:val="nil"/>
              <w:bottom w:val="single" w:sz="4" w:space="0" w:color="auto"/>
              <w:right w:val="single" w:sz="4" w:space="0" w:color="auto"/>
            </w:tcBorders>
            <w:noWrap/>
            <w:vAlign w:val="center"/>
            <w:hideMark/>
          </w:tcPr>
          <w:p w14:paraId="039075C4" w14:textId="77777777" w:rsidR="001B76A9" w:rsidRDefault="001B76A9" w:rsidP="00F75AA8">
            <w:pPr>
              <w:pStyle w:val="Tabletext"/>
              <w:keepNext/>
              <w:keepLines/>
              <w:jc w:val="center"/>
              <w:rPr>
                <w:lang w:val="en-US"/>
              </w:rPr>
            </w:pPr>
            <w:r>
              <w:rPr>
                <w:lang w:val="en-US"/>
              </w:rPr>
              <w:t>44</w:t>
            </w:r>
          </w:p>
        </w:tc>
        <w:tc>
          <w:tcPr>
            <w:tcW w:w="1145" w:type="dxa"/>
            <w:tcBorders>
              <w:top w:val="nil"/>
              <w:left w:val="nil"/>
              <w:bottom w:val="single" w:sz="4" w:space="0" w:color="auto"/>
              <w:right w:val="single" w:sz="4" w:space="0" w:color="auto"/>
            </w:tcBorders>
            <w:vAlign w:val="center"/>
            <w:hideMark/>
          </w:tcPr>
          <w:p w14:paraId="580299AC" w14:textId="77777777" w:rsidR="001B76A9" w:rsidRDefault="001B76A9" w:rsidP="00F75AA8">
            <w:pPr>
              <w:pStyle w:val="Tabletext"/>
              <w:keepNext/>
              <w:keepLines/>
              <w:jc w:val="center"/>
              <w:rPr>
                <w:lang w:val="en-US"/>
              </w:rPr>
            </w:pPr>
            <w:r>
              <w:rPr>
                <w:lang w:val="en-US"/>
              </w:rPr>
              <w:t>40</w:t>
            </w:r>
          </w:p>
        </w:tc>
        <w:tc>
          <w:tcPr>
            <w:tcW w:w="1052" w:type="dxa"/>
            <w:tcBorders>
              <w:top w:val="nil"/>
              <w:left w:val="single" w:sz="4" w:space="0" w:color="auto"/>
              <w:bottom w:val="single" w:sz="4" w:space="0" w:color="auto"/>
              <w:right w:val="single" w:sz="4" w:space="0" w:color="auto"/>
            </w:tcBorders>
            <w:noWrap/>
            <w:vAlign w:val="center"/>
            <w:hideMark/>
          </w:tcPr>
          <w:p w14:paraId="76CE4189" w14:textId="77777777" w:rsidR="001B76A9" w:rsidRDefault="001B76A9" w:rsidP="00F75AA8">
            <w:pPr>
              <w:pStyle w:val="Tabletext"/>
              <w:keepNext/>
              <w:keepLines/>
              <w:jc w:val="center"/>
              <w:rPr>
                <w:lang w:val="en-US"/>
              </w:rPr>
            </w:pPr>
            <w:r>
              <w:rPr>
                <w:lang w:val="en-US"/>
              </w:rPr>
              <w:t>36</w:t>
            </w:r>
          </w:p>
        </w:tc>
        <w:tc>
          <w:tcPr>
            <w:tcW w:w="1238" w:type="dxa"/>
            <w:tcBorders>
              <w:top w:val="nil"/>
              <w:left w:val="single" w:sz="4" w:space="0" w:color="auto"/>
              <w:bottom w:val="single" w:sz="4" w:space="0" w:color="auto"/>
              <w:right w:val="single" w:sz="4" w:space="0" w:color="auto"/>
            </w:tcBorders>
            <w:vAlign w:val="center"/>
            <w:hideMark/>
          </w:tcPr>
          <w:p w14:paraId="61B50DBE" w14:textId="77777777" w:rsidR="001B76A9" w:rsidRDefault="001B76A9" w:rsidP="00F75AA8">
            <w:pPr>
              <w:pStyle w:val="Tabletext"/>
              <w:keepNext/>
              <w:keepLines/>
              <w:jc w:val="center"/>
              <w:rPr>
                <w:i/>
                <w:iCs/>
                <w:lang w:val="en-US"/>
              </w:rPr>
            </w:pPr>
            <w:r>
              <w:rPr>
                <w:i/>
                <w:iCs/>
                <w:lang w:val="en-US"/>
              </w:rPr>
              <w:t>eirp</w:t>
            </w:r>
          </w:p>
        </w:tc>
      </w:tr>
      <w:tr w:rsidR="001B76A9" w14:paraId="008DD48B" w14:textId="77777777" w:rsidTr="001B76A9">
        <w:trPr>
          <w:cantSplit/>
          <w:jc w:val="center"/>
        </w:trPr>
        <w:tc>
          <w:tcPr>
            <w:tcW w:w="586" w:type="dxa"/>
            <w:tcBorders>
              <w:top w:val="nil"/>
              <w:left w:val="single" w:sz="4" w:space="0" w:color="auto"/>
              <w:bottom w:val="single" w:sz="4" w:space="0" w:color="auto"/>
              <w:right w:val="single" w:sz="4" w:space="0" w:color="auto"/>
            </w:tcBorders>
            <w:noWrap/>
            <w:hideMark/>
          </w:tcPr>
          <w:p w14:paraId="32E00F25" w14:textId="77777777" w:rsidR="001B76A9" w:rsidRDefault="001B76A9" w:rsidP="00F75AA8">
            <w:pPr>
              <w:pStyle w:val="Tabletext"/>
              <w:keepNext/>
              <w:keepLines/>
              <w:jc w:val="center"/>
              <w:rPr>
                <w:lang w:val="en-US"/>
              </w:rPr>
            </w:pPr>
            <w:r>
              <w:rPr>
                <w:lang w:val="en-US"/>
              </w:rPr>
              <w:t>1.2</w:t>
            </w:r>
          </w:p>
        </w:tc>
        <w:tc>
          <w:tcPr>
            <w:tcW w:w="3421" w:type="dxa"/>
            <w:tcBorders>
              <w:top w:val="nil"/>
              <w:left w:val="nil"/>
              <w:bottom w:val="single" w:sz="4" w:space="0" w:color="auto"/>
              <w:right w:val="single" w:sz="4" w:space="0" w:color="auto"/>
            </w:tcBorders>
            <w:noWrap/>
            <w:vAlign w:val="center"/>
            <w:hideMark/>
          </w:tcPr>
          <w:p w14:paraId="58B1C77F" w14:textId="77777777" w:rsidR="001B76A9" w:rsidRDefault="001B76A9" w:rsidP="00F75AA8">
            <w:pPr>
              <w:pStyle w:val="Tabletext"/>
              <w:keepNext/>
              <w:keepLines/>
              <w:rPr>
                <w:lang w:val="en-US"/>
              </w:rPr>
            </w:pPr>
            <w:r>
              <w:rPr>
                <w:lang w:val="en-US"/>
              </w:rPr>
              <w:t>Equivalent antenna diameter (m)</w:t>
            </w:r>
          </w:p>
        </w:tc>
        <w:tc>
          <w:tcPr>
            <w:tcW w:w="1052" w:type="dxa"/>
            <w:tcBorders>
              <w:top w:val="nil"/>
              <w:left w:val="nil"/>
              <w:bottom w:val="single" w:sz="4" w:space="0" w:color="auto"/>
              <w:right w:val="nil"/>
            </w:tcBorders>
          </w:tcPr>
          <w:p w14:paraId="373F30CC" w14:textId="77777777" w:rsidR="001B76A9" w:rsidRDefault="001B76A9" w:rsidP="00F75AA8">
            <w:pPr>
              <w:pStyle w:val="Tabletext"/>
              <w:keepNext/>
              <w:keepLines/>
              <w:jc w:val="center"/>
              <w:rPr>
                <w:lang w:val="en-US"/>
              </w:rPr>
            </w:pPr>
          </w:p>
        </w:tc>
        <w:tc>
          <w:tcPr>
            <w:tcW w:w="1052" w:type="dxa"/>
            <w:tcBorders>
              <w:top w:val="nil"/>
              <w:left w:val="nil"/>
              <w:bottom w:val="single" w:sz="4" w:space="0" w:color="auto"/>
              <w:right w:val="single" w:sz="4" w:space="0" w:color="auto"/>
            </w:tcBorders>
            <w:noWrap/>
            <w:vAlign w:val="center"/>
            <w:hideMark/>
          </w:tcPr>
          <w:p w14:paraId="0E3FDDE6" w14:textId="77777777" w:rsidR="001B76A9" w:rsidRDefault="001B76A9" w:rsidP="00F75AA8">
            <w:pPr>
              <w:pStyle w:val="Tabletext"/>
              <w:keepNext/>
              <w:keepLines/>
              <w:jc w:val="center"/>
              <w:rPr>
                <w:lang w:val="en-US"/>
              </w:rPr>
            </w:pPr>
            <w:r>
              <w:rPr>
                <w:lang w:val="en-US"/>
              </w:rPr>
              <w:t>0.45</w:t>
            </w:r>
          </w:p>
        </w:tc>
        <w:tc>
          <w:tcPr>
            <w:tcW w:w="1145" w:type="dxa"/>
            <w:tcBorders>
              <w:top w:val="nil"/>
              <w:left w:val="nil"/>
              <w:bottom w:val="single" w:sz="4" w:space="0" w:color="auto"/>
              <w:right w:val="single" w:sz="4" w:space="0" w:color="auto"/>
            </w:tcBorders>
            <w:noWrap/>
            <w:vAlign w:val="center"/>
            <w:hideMark/>
          </w:tcPr>
          <w:p w14:paraId="43308796" w14:textId="77777777" w:rsidR="001B76A9" w:rsidRDefault="001B76A9" w:rsidP="00F75AA8">
            <w:pPr>
              <w:pStyle w:val="Tabletext"/>
              <w:keepNext/>
              <w:keepLines/>
              <w:jc w:val="center"/>
              <w:rPr>
                <w:lang w:val="en-US"/>
              </w:rPr>
            </w:pPr>
            <w:r>
              <w:rPr>
                <w:lang w:val="en-US"/>
              </w:rPr>
              <w:t>0.6</w:t>
            </w:r>
          </w:p>
        </w:tc>
        <w:tc>
          <w:tcPr>
            <w:tcW w:w="1145" w:type="dxa"/>
            <w:tcBorders>
              <w:top w:val="nil"/>
              <w:left w:val="nil"/>
              <w:bottom w:val="single" w:sz="4" w:space="0" w:color="auto"/>
              <w:right w:val="single" w:sz="4" w:space="0" w:color="auto"/>
            </w:tcBorders>
            <w:vAlign w:val="center"/>
            <w:hideMark/>
          </w:tcPr>
          <w:p w14:paraId="37CE66D3" w14:textId="77777777" w:rsidR="001B76A9" w:rsidRDefault="001B76A9" w:rsidP="00F75AA8">
            <w:pPr>
              <w:pStyle w:val="Tabletext"/>
              <w:keepNext/>
              <w:keepLines/>
              <w:jc w:val="center"/>
              <w:rPr>
                <w:lang w:val="en-US"/>
              </w:rPr>
            </w:pPr>
            <w:r>
              <w:rPr>
                <w:lang w:val="en-US"/>
              </w:rPr>
              <w:t>2</w:t>
            </w:r>
          </w:p>
        </w:tc>
        <w:tc>
          <w:tcPr>
            <w:tcW w:w="1052" w:type="dxa"/>
            <w:tcBorders>
              <w:top w:val="nil"/>
              <w:left w:val="single" w:sz="4" w:space="0" w:color="auto"/>
              <w:bottom w:val="single" w:sz="4" w:space="0" w:color="auto"/>
              <w:right w:val="single" w:sz="4" w:space="0" w:color="auto"/>
            </w:tcBorders>
            <w:noWrap/>
            <w:vAlign w:val="center"/>
            <w:hideMark/>
          </w:tcPr>
          <w:p w14:paraId="044B849F" w14:textId="77777777" w:rsidR="001B76A9" w:rsidRDefault="001B76A9" w:rsidP="00F75AA8">
            <w:pPr>
              <w:pStyle w:val="Tabletext"/>
              <w:keepNext/>
              <w:keepLines/>
              <w:jc w:val="center"/>
              <w:rPr>
                <w:lang w:val="en-US"/>
              </w:rPr>
            </w:pPr>
            <w:r>
              <w:rPr>
                <w:lang w:val="en-US"/>
              </w:rPr>
              <w:t>9</w:t>
            </w:r>
          </w:p>
        </w:tc>
        <w:tc>
          <w:tcPr>
            <w:tcW w:w="1238" w:type="dxa"/>
            <w:tcBorders>
              <w:top w:val="nil"/>
              <w:left w:val="single" w:sz="4" w:space="0" w:color="auto"/>
              <w:bottom w:val="single" w:sz="4" w:space="0" w:color="auto"/>
              <w:right w:val="single" w:sz="4" w:space="0" w:color="auto"/>
            </w:tcBorders>
            <w:vAlign w:val="center"/>
            <w:hideMark/>
          </w:tcPr>
          <w:p w14:paraId="602B84AD" w14:textId="77777777" w:rsidR="001B76A9" w:rsidRDefault="001B76A9" w:rsidP="00F75AA8">
            <w:pPr>
              <w:pStyle w:val="Tabletext"/>
              <w:keepNext/>
              <w:keepLines/>
              <w:jc w:val="center"/>
              <w:rPr>
                <w:lang w:val="en-US"/>
              </w:rPr>
            </w:pPr>
            <w:r>
              <w:rPr>
                <w:i/>
                <w:iCs/>
                <w:lang w:val="en-US"/>
              </w:rPr>
              <w:t>D</w:t>
            </w:r>
            <w:r>
              <w:rPr>
                <w:i/>
                <w:iCs/>
                <w:vertAlign w:val="subscript"/>
                <w:lang w:val="en-US"/>
              </w:rPr>
              <w:t>m</w:t>
            </w:r>
          </w:p>
        </w:tc>
      </w:tr>
      <w:tr w:rsidR="001B76A9" w14:paraId="39CDBC6E" w14:textId="77777777" w:rsidTr="001B76A9">
        <w:trPr>
          <w:cantSplit/>
          <w:jc w:val="center"/>
        </w:trPr>
        <w:tc>
          <w:tcPr>
            <w:tcW w:w="586" w:type="dxa"/>
            <w:tcBorders>
              <w:top w:val="nil"/>
              <w:left w:val="single" w:sz="4" w:space="0" w:color="auto"/>
              <w:bottom w:val="single" w:sz="4" w:space="0" w:color="auto"/>
              <w:right w:val="single" w:sz="4" w:space="0" w:color="auto"/>
            </w:tcBorders>
            <w:noWrap/>
            <w:hideMark/>
          </w:tcPr>
          <w:p w14:paraId="5C1F76FE" w14:textId="77777777" w:rsidR="001B76A9" w:rsidRDefault="001B76A9" w:rsidP="00F75AA8">
            <w:pPr>
              <w:pStyle w:val="Tabletext"/>
              <w:keepNext/>
              <w:keepLines/>
              <w:jc w:val="center"/>
              <w:rPr>
                <w:lang w:val="en-US"/>
              </w:rPr>
            </w:pPr>
            <w:r>
              <w:rPr>
                <w:lang w:val="en-US"/>
              </w:rPr>
              <w:t>1.3</w:t>
            </w:r>
          </w:p>
        </w:tc>
        <w:tc>
          <w:tcPr>
            <w:tcW w:w="3421" w:type="dxa"/>
            <w:tcBorders>
              <w:top w:val="nil"/>
              <w:left w:val="nil"/>
              <w:bottom w:val="single" w:sz="4" w:space="0" w:color="auto"/>
              <w:right w:val="single" w:sz="4" w:space="0" w:color="auto"/>
            </w:tcBorders>
            <w:noWrap/>
            <w:vAlign w:val="center"/>
            <w:hideMark/>
          </w:tcPr>
          <w:p w14:paraId="3E24C557" w14:textId="77777777" w:rsidR="001B76A9" w:rsidRDefault="001B76A9" w:rsidP="00F75AA8">
            <w:pPr>
              <w:pStyle w:val="Tabletext"/>
              <w:keepNext/>
              <w:keepLines/>
              <w:rPr>
                <w:lang w:val="en-US"/>
              </w:rPr>
            </w:pPr>
            <w:r>
              <w:rPr>
                <w:lang w:val="en-US"/>
              </w:rPr>
              <w:t>Bandwidth (MHz)</w:t>
            </w:r>
          </w:p>
        </w:tc>
        <w:tc>
          <w:tcPr>
            <w:tcW w:w="1052" w:type="dxa"/>
            <w:tcBorders>
              <w:top w:val="nil"/>
              <w:left w:val="nil"/>
              <w:bottom w:val="single" w:sz="4" w:space="0" w:color="auto"/>
              <w:right w:val="nil"/>
            </w:tcBorders>
          </w:tcPr>
          <w:p w14:paraId="23B38275" w14:textId="77777777" w:rsidR="001B76A9" w:rsidRDefault="001B76A9" w:rsidP="00F75AA8">
            <w:pPr>
              <w:pStyle w:val="Tabletext"/>
              <w:keepNext/>
              <w:keepLines/>
              <w:jc w:val="center"/>
              <w:rPr>
                <w:lang w:val="en-US"/>
              </w:rPr>
            </w:pPr>
          </w:p>
        </w:tc>
        <w:tc>
          <w:tcPr>
            <w:tcW w:w="1052" w:type="dxa"/>
            <w:tcBorders>
              <w:top w:val="nil"/>
              <w:left w:val="nil"/>
              <w:bottom w:val="single" w:sz="4" w:space="0" w:color="auto"/>
              <w:right w:val="single" w:sz="4" w:space="0" w:color="auto"/>
            </w:tcBorders>
            <w:noWrap/>
            <w:vAlign w:val="center"/>
            <w:hideMark/>
          </w:tcPr>
          <w:p w14:paraId="38A092E7" w14:textId="77777777" w:rsidR="001B76A9" w:rsidRDefault="001B76A9" w:rsidP="00F75AA8">
            <w:pPr>
              <w:pStyle w:val="Tabletext"/>
              <w:keepNext/>
              <w:keepLines/>
              <w:jc w:val="center"/>
              <w:rPr>
                <w:lang w:val="en-US"/>
              </w:rPr>
            </w:pPr>
            <w:r>
              <w:rPr>
                <w:lang w:val="en-US"/>
              </w:rPr>
              <w:t>1</w:t>
            </w:r>
          </w:p>
        </w:tc>
        <w:tc>
          <w:tcPr>
            <w:tcW w:w="1145" w:type="dxa"/>
            <w:tcBorders>
              <w:top w:val="nil"/>
              <w:left w:val="nil"/>
              <w:bottom w:val="single" w:sz="4" w:space="0" w:color="auto"/>
              <w:right w:val="single" w:sz="4" w:space="0" w:color="auto"/>
            </w:tcBorders>
            <w:noWrap/>
            <w:vAlign w:val="center"/>
            <w:hideMark/>
          </w:tcPr>
          <w:p w14:paraId="03307DF1" w14:textId="77777777" w:rsidR="001B76A9" w:rsidRDefault="001B76A9" w:rsidP="00F75AA8">
            <w:pPr>
              <w:pStyle w:val="Tabletext"/>
              <w:keepNext/>
              <w:keepLines/>
              <w:jc w:val="center"/>
              <w:rPr>
                <w:lang w:val="en-US"/>
              </w:rPr>
            </w:pPr>
            <w:r>
              <w:rPr>
                <w:lang w:val="en-US"/>
              </w:rPr>
              <w:t>1</w:t>
            </w:r>
          </w:p>
        </w:tc>
        <w:tc>
          <w:tcPr>
            <w:tcW w:w="1145" w:type="dxa"/>
            <w:tcBorders>
              <w:top w:val="nil"/>
              <w:left w:val="nil"/>
              <w:bottom w:val="single" w:sz="4" w:space="0" w:color="auto"/>
              <w:right w:val="single" w:sz="4" w:space="0" w:color="auto"/>
            </w:tcBorders>
            <w:vAlign w:val="center"/>
            <w:hideMark/>
          </w:tcPr>
          <w:p w14:paraId="765C27BE" w14:textId="77777777" w:rsidR="001B76A9" w:rsidRDefault="001B76A9" w:rsidP="00F75AA8">
            <w:pPr>
              <w:pStyle w:val="Tabletext"/>
              <w:keepNext/>
              <w:keepLines/>
              <w:jc w:val="center"/>
              <w:rPr>
                <w:lang w:val="en-US"/>
              </w:rPr>
            </w:pPr>
            <w:r>
              <w:rPr>
                <w:lang w:val="en-US"/>
              </w:rPr>
              <w:t>1</w:t>
            </w:r>
          </w:p>
        </w:tc>
        <w:tc>
          <w:tcPr>
            <w:tcW w:w="1052" w:type="dxa"/>
            <w:tcBorders>
              <w:top w:val="nil"/>
              <w:left w:val="single" w:sz="4" w:space="0" w:color="auto"/>
              <w:bottom w:val="single" w:sz="4" w:space="0" w:color="auto"/>
              <w:right w:val="single" w:sz="4" w:space="0" w:color="auto"/>
            </w:tcBorders>
            <w:noWrap/>
            <w:vAlign w:val="center"/>
            <w:hideMark/>
          </w:tcPr>
          <w:p w14:paraId="486D8FC6" w14:textId="77777777" w:rsidR="001B76A9" w:rsidRDefault="001B76A9" w:rsidP="00F75AA8">
            <w:pPr>
              <w:pStyle w:val="Tabletext"/>
              <w:keepNext/>
              <w:keepLines/>
              <w:jc w:val="center"/>
              <w:rPr>
                <w:lang w:val="en-US"/>
              </w:rPr>
            </w:pPr>
            <w:r>
              <w:rPr>
                <w:lang w:val="en-US"/>
              </w:rPr>
              <w:t>1</w:t>
            </w:r>
          </w:p>
        </w:tc>
        <w:tc>
          <w:tcPr>
            <w:tcW w:w="1238" w:type="dxa"/>
            <w:tcBorders>
              <w:top w:val="nil"/>
              <w:left w:val="single" w:sz="4" w:space="0" w:color="auto"/>
              <w:bottom w:val="single" w:sz="4" w:space="0" w:color="auto"/>
              <w:right w:val="single" w:sz="4" w:space="0" w:color="auto"/>
            </w:tcBorders>
            <w:vAlign w:val="center"/>
            <w:hideMark/>
          </w:tcPr>
          <w:p w14:paraId="2E317121" w14:textId="77777777" w:rsidR="001B76A9" w:rsidRDefault="001B76A9" w:rsidP="00F75AA8">
            <w:pPr>
              <w:pStyle w:val="Tabletext"/>
              <w:keepNext/>
              <w:keepLines/>
              <w:jc w:val="center"/>
              <w:rPr>
                <w:lang w:val="en-US"/>
              </w:rPr>
            </w:pPr>
            <w:r>
              <w:rPr>
                <w:i/>
                <w:lang w:val="en-US"/>
              </w:rPr>
              <w:t>B</w:t>
            </w:r>
            <w:r>
              <w:rPr>
                <w:i/>
                <w:vertAlign w:val="subscript"/>
                <w:lang w:val="en-US"/>
              </w:rPr>
              <w:t>MHz</w:t>
            </w:r>
          </w:p>
        </w:tc>
      </w:tr>
      <w:tr w:rsidR="001B76A9" w14:paraId="2E163BE2" w14:textId="77777777" w:rsidTr="001B76A9">
        <w:trPr>
          <w:cantSplit/>
          <w:jc w:val="center"/>
        </w:trPr>
        <w:tc>
          <w:tcPr>
            <w:tcW w:w="586" w:type="dxa"/>
            <w:tcBorders>
              <w:top w:val="nil"/>
              <w:left w:val="single" w:sz="4" w:space="0" w:color="auto"/>
              <w:bottom w:val="single" w:sz="4" w:space="0" w:color="auto"/>
              <w:right w:val="single" w:sz="4" w:space="0" w:color="auto"/>
            </w:tcBorders>
            <w:noWrap/>
            <w:hideMark/>
          </w:tcPr>
          <w:p w14:paraId="24C29FB4" w14:textId="77777777" w:rsidR="001B76A9" w:rsidRDefault="001B76A9" w:rsidP="00F75AA8">
            <w:pPr>
              <w:pStyle w:val="Tabletext"/>
              <w:keepNext/>
              <w:keepLines/>
              <w:jc w:val="center"/>
              <w:rPr>
                <w:lang w:val="en-US"/>
              </w:rPr>
            </w:pPr>
            <w:r>
              <w:rPr>
                <w:lang w:val="en-US"/>
              </w:rPr>
              <w:t>1.4</w:t>
            </w:r>
          </w:p>
        </w:tc>
        <w:tc>
          <w:tcPr>
            <w:tcW w:w="3421" w:type="dxa"/>
            <w:tcBorders>
              <w:top w:val="nil"/>
              <w:left w:val="nil"/>
              <w:bottom w:val="single" w:sz="4" w:space="0" w:color="auto"/>
              <w:right w:val="single" w:sz="4" w:space="0" w:color="auto"/>
            </w:tcBorders>
            <w:noWrap/>
            <w:vAlign w:val="bottom"/>
            <w:hideMark/>
          </w:tcPr>
          <w:p w14:paraId="59758AC4" w14:textId="77777777" w:rsidR="001B76A9" w:rsidRDefault="001B76A9" w:rsidP="00F75AA8">
            <w:pPr>
              <w:pStyle w:val="Tabletext"/>
              <w:keepNext/>
              <w:keepLines/>
              <w:rPr>
                <w:lang w:val="en-US"/>
              </w:rPr>
            </w:pPr>
            <w:r>
              <w:rPr>
                <w:lang w:val="en-US"/>
              </w:rPr>
              <w:t>ES antenna gain pattern</w:t>
            </w:r>
          </w:p>
        </w:tc>
        <w:tc>
          <w:tcPr>
            <w:tcW w:w="1052" w:type="dxa"/>
            <w:tcBorders>
              <w:top w:val="nil"/>
              <w:left w:val="nil"/>
              <w:bottom w:val="single" w:sz="4" w:space="0" w:color="auto"/>
              <w:right w:val="nil"/>
            </w:tcBorders>
          </w:tcPr>
          <w:p w14:paraId="0D595AE5" w14:textId="77777777" w:rsidR="001B76A9" w:rsidRDefault="001B76A9" w:rsidP="00F75AA8">
            <w:pPr>
              <w:pStyle w:val="Tabletext"/>
              <w:keepNext/>
              <w:keepLines/>
              <w:jc w:val="center"/>
              <w:rPr>
                <w:lang w:val="en-US"/>
              </w:rPr>
            </w:pPr>
          </w:p>
        </w:tc>
        <w:tc>
          <w:tcPr>
            <w:tcW w:w="1052" w:type="dxa"/>
            <w:tcBorders>
              <w:top w:val="nil"/>
              <w:left w:val="nil"/>
              <w:bottom w:val="single" w:sz="4" w:space="0" w:color="auto"/>
              <w:right w:val="single" w:sz="4" w:space="0" w:color="auto"/>
            </w:tcBorders>
            <w:noWrap/>
            <w:vAlign w:val="center"/>
            <w:hideMark/>
          </w:tcPr>
          <w:p w14:paraId="3800C6ED" w14:textId="77777777" w:rsidR="001B76A9" w:rsidRDefault="001B76A9" w:rsidP="00F75AA8">
            <w:pPr>
              <w:pStyle w:val="Tabletext"/>
              <w:keepNext/>
              <w:keepLines/>
              <w:jc w:val="center"/>
              <w:rPr>
                <w:lang w:val="en-US"/>
              </w:rPr>
            </w:pPr>
            <w:r>
              <w:rPr>
                <w:lang w:val="en-US"/>
              </w:rPr>
              <w:t>S.1428</w:t>
            </w:r>
          </w:p>
        </w:tc>
        <w:tc>
          <w:tcPr>
            <w:tcW w:w="1145" w:type="dxa"/>
            <w:tcBorders>
              <w:top w:val="nil"/>
              <w:left w:val="nil"/>
              <w:bottom w:val="single" w:sz="4" w:space="0" w:color="auto"/>
              <w:right w:val="single" w:sz="4" w:space="0" w:color="auto"/>
            </w:tcBorders>
            <w:noWrap/>
            <w:vAlign w:val="center"/>
            <w:hideMark/>
          </w:tcPr>
          <w:p w14:paraId="10DC53BC" w14:textId="77777777" w:rsidR="001B76A9" w:rsidRDefault="001B76A9" w:rsidP="00F75AA8">
            <w:pPr>
              <w:pStyle w:val="Tabletext"/>
              <w:keepNext/>
              <w:keepLines/>
              <w:jc w:val="center"/>
              <w:rPr>
                <w:lang w:val="en-US"/>
              </w:rPr>
            </w:pPr>
            <w:r>
              <w:rPr>
                <w:lang w:val="en-US"/>
              </w:rPr>
              <w:t>S.1428</w:t>
            </w:r>
          </w:p>
        </w:tc>
        <w:tc>
          <w:tcPr>
            <w:tcW w:w="1145" w:type="dxa"/>
            <w:tcBorders>
              <w:top w:val="nil"/>
              <w:left w:val="nil"/>
              <w:bottom w:val="single" w:sz="4" w:space="0" w:color="auto"/>
              <w:right w:val="single" w:sz="4" w:space="0" w:color="auto"/>
            </w:tcBorders>
            <w:vAlign w:val="center"/>
            <w:hideMark/>
          </w:tcPr>
          <w:p w14:paraId="6F84FA68" w14:textId="77777777" w:rsidR="001B76A9" w:rsidRDefault="001B76A9" w:rsidP="00F75AA8">
            <w:pPr>
              <w:pStyle w:val="Tabletext"/>
              <w:keepNext/>
              <w:keepLines/>
              <w:jc w:val="center"/>
              <w:rPr>
                <w:lang w:val="en-US"/>
              </w:rPr>
            </w:pPr>
            <w:r>
              <w:rPr>
                <w:lang w:val="en-US"/>
              </w:rPr>
              <w:t>S.1428</w:t>
            </w:r>
          </w:p>
        </w:tc>
        <w:tc>
          <w:tcPr>
            <w:tcW w:w="1052" w:type="dxa"/>
            <w:tcBorders>
              <w:top w:val="nil"/>
              <w:left w:val="single" w:sz="4" w:space="0" w:color="auto"/>
              <w:bottom w:val="single" w:sz="4" w:space="0" w:color="auto"/>
              <w:right w:val="single" w:sz="4" w:space="0" w:color="auto"/>
            </w:tcBorders>
            <w:noWrap/>
            <w:vAlign w:val="center"/>
            <w:hideMark/>
          </w:tcPr>
          <w:p w14:paraId="5B8760F0" w14:textId="77777777" w:rsidR="001B76A9" w:rsidRDefault="001B76A9" w:rsidP="00F75AA8">
            <w:pPr>
              <w:pStyle w:val="Tabletext"/>
              <w:keepNext/>
              <w:keepLines/>
              <w:jc w:val="center"/>
              <w:rPr>
                <w:lang w:val="en-US"/>
              </w:rPr>
            </w:pPr>
            <w:r>
              <w:rPr>
                <w:lang w:val="en-US"/>
              </w:rPr>
              <w:t>S.1428</w:t>
            </w:r>
          </w:p>
        </w:tc>
        <w:tc>
          <w:tcPr>
            <w:tcW w:w="1238" w:type="dxa"/>
            <w:tcBorders>
              <w:top w:val="nil"/>
              <w:left w:val="single" w:sz="4" w:space="0" w:color="auto"/>
              <w:bottom w:val="single" w:sz="4" w:space="0" w:color="auto"/>
              <w:right w:val="single" w:sz="4" w:space="0" w:color="auto"/>
            </w:tcBorders>
            <w:vAlign w:val="center"/>
          </w:tcPr>
          <w:p w14:paraId="739ECC73" w14:textId="77777777" w:rsidR="001B76A9" w:rsidRDefault="001B76A9" w:rsidP="00F75AA8">
            <w:pPr>
              <w:pStyle w:val="Tabletext"/>
              <w:keepNext/>
              <w:keepLines/>
              <w:jc w:val="center"/>
              <w:rPr>
                <w:lang w:val="en-US"/>
              </w:rPr>
            </w:pPr>
          </w:p>
        </w:tc>
      </w:tr>
      <w:tr w:rsidR="001B76A9" w14:paraId="3721407C" w14:textId="77777777" w:rsidTr="001B76A9">
        <w:trPr>
          <w:cantSplit/>
          <w:jc w:val="center"/>
        </w:trPr>
        <w:tc>
          <w:tcPr>
            <w:tcW w:w="586" w:type="dxa"/>
            <w:tcBorders>
              <w:top w:val="nil"/>
              <w:left w:val="single" w:sz="4" w:space="0" w:color="auto"/>
              <w:bottom w:val="single" w:sz="4" w:space="0" w:color="auto"/>
              <w:right w:val="single" w:sz="4" w:space="0" w:color="auto"/>
            </w:tcBorders>
            <w:noWrap/>
            <w:hideMark/>
          </w:tcPr>
          <w:p w14:paraId="26041A5B" w14:textId="77777777" w:rsidR="001B76A9" w:rsidRDefault="001B76A9" w:rsidP="00F75AA8">
            <w:pPr>
              <w:pStyle w:val="Tabletext"/>
              <w:keepNext/>
              <w:keepLines/>
              <w:jc w:val="center"/>
              <w:rPr>
                <w:lang w:val="en-US"/>
              </w:rPr>
            </w:pPr>
            <w:r>
              <w:rPr>
                <w:lang w:val="en-US"/>
              </w:rPr>
              <w:t>1.5</w:t>
            </w:r>
          </w:p>
        </w:tc>
        <w:tc>
          <w:tcPr>
            <w:tcW w:w="3421" w:type="dxa"/>
            <w:tcBorders>
              <w:top w:val="nil"/>
              <w:left w:val="nil"/>
              <w:bottom w:val="single" w:sz="4" w:space="0" w:color="auto"/>
              <w:right w:val="single" w:sz="4" w:space="0" w:color="auto"/>
            </w:tcBorders>
            <w:noWrap/>
            <w:vAlign w:val="bottom"/>
            <w:hideMark/>
          </w:tcPr>
          <w:p w14:paraId="0673D2F4" w14:textId="77777777" w:rsidR="001B76A9" w:rsidRDefault="001B76A9" w:rsidP="00F75AA8">
            <w:pPr>
              <w:pStyle w:val="Tabletext"/>
              <w:keepNext/>
              <w:keepLines/>
              <w:rPr>
                <w:lang w:val="en-US"/>
              </w:rPr>
            </w:pPr>
            <w:r>
              <w:rPr>
                <w:lang w:val="en-US"/>
              </w:rPr>
              <w:t>Additional link losses (dB)</w:t>
            </w:r>
          </w:p>
          <w:p w14:paraId="24708F78" w14:textId="77777777" w:rsidR="001B76A9" w:rsidRDefault="001B76A9" w:rsidP="00F75AA8">
            <w:pPr>
              <w:pStyle w:val="Tabletext"/>
              <w:keepNext/>
              <w:keepLines/>
              <w:rPr>
                <w:lang w:val="en-US"/>
              </w:rPr>
            </w:pPr>
            <w:r>
              <w:rPr>
                <w:lang w:val="en-US"/>
              </w:rPr>
              <w:t>This field includes non-precipitation impairments</w:t>
            </w:r>
          </w:p>
        </w:tc>
        <w:tc>
          <w:tcPr>
            <w:tcW w:w="1052" w:type="dxa"/>
            <w:tcBorders>
              <w:top w:val="nil"/>
              <w:left w:val="nil"/>
              <w:bottom w:val="single" w:sz="4" w:space="0" w:color="auto"/>
              <w:right w:val="nil"/>
            </w:tcBorders>
          </w:tcPr>
          <w:p w14:paraId="0D3CA43F" w14:textId="77777777" w:rsidR="001B76A9" w:rsidRDefault="001B76A9" w:rsidP="00F75AA8">
            <w:pPr>
              <w:pStyle w:val="Tabletext"/>
              <w:keepNext/>
              <w:keepLines/>
              <w:jc w:val="center"/>
              <w:rPr>
                <w:lang w:val="en-US"/>
              </w:rPr>
            </w:pPr>
          </w:p>
        </w:tc>
        <w:tc>
          <w:tcPr>
            <w:tcW w:w="1052" w:type="dxa"/>
            <w:tcBorders>
              <w:top w:val="nil"/>
              <w:left w:val="nil"/>
              <w:bottom w:val="single" w:sz="4" w:space="0" w:color="auto"/>
              <w:right w:val="single" w:sz="4" w:space="0" w:color="auto"/>
            </w:tcBorders>
            <w:noWrap/>
            <w:vAlign w:val="center"/>
            <w:hideMark/>
          </w:tcPr>
          <w:p w14:paraId="6A75BA75" w14:textId="77777777" w:rsidR="001B76A9" w:rsidRDefault="001B76A9" w:rsidP="00F75AA8">
            <w:pPr>
              <w:pStyle w:val="Tabletext"/>
              <w:keepNext/>
              <w:keepLines/>
              <w:jc w:val="center"/>
              <w:rPr>
                <w:lang w:val="en-US"/>
              </w:rPr>
            </w:pPr>
            <w:r>
              <w:rPr>
                <w:lang w:val="en-US"/>
              </w:rPr>
              <w:t>3</w:t>
            </w:r>
          </w:p>
        </w:tc>
        <w:tc>
          <w:tcPr>
            <w:tcW w:w="1145" w:type="dxa"/>
            <w:tcBorders>
              <w:top w:val="nil"/>
              <w:left w:val="nil"/>
              <w:bottom w:val="single" w:sz="4" w:space="0" w:color="auto"/>
              <w:right w:val="single" w:sz="4" w:space="0" w:color="auto"/>
            </w:tcBorders>
            <w:noWrap/>
            <w:vAlign w:val="center"/>
            <w:hideMark/>
          </w:tcPr>
          <w:p w14:paraId="417F15D6" w14:textId="77777777" w:rsidR="001B76A9" w:rsidRDefault="001B76A9" w:rsidP="00F75AA8">
            <w:pPr>
              <w:pStyle w:val="Tabletext"/>
              <w:keepNext/>
              <w:keepLines/>
              <w:jc w:val="center"/>
              <w:rPr>
                <w:lang w:val="en-US"/>
              </w:rPr>
            </w:pPr>
            <w:r>
              <w:rPr>
                <w:lang w:val="en-US"/>
              </w:rPr>
              <w:t>3</w:t>
            </w:r>
          </w:p>
        </w:tc>
        <w:tc>
          <w:tcPr>
            <w:tcW w:w="1145" w:type="dxa"/>
            <w:tcBorders>
              <w:top w:val="nil"/>
              <w:left w:val="nil"/>
              <w:bottom w:val="single" w:sz="4" w:space="0" w:color="auto"/>
              <w:right w:val="single" w:sz="4" w:space="0" w:color="auto"/>
            </w:tcBorders>
            <w:vAlign w:val="center"/>
            <w:hideMark/>
          </w:tcPr>
          <w:p w14:paraId="43758BD5" w14:textId="77777777" w:rsidR="001B76A9" w:rsidRDefault="001B76A9" w:rsidP="00F75AA8">
            <w:pPr>
              <w:pStyle w:val="Tabletext"/>
              <w:keepNext/>
              <w:keepLines/>
              <w:jc w:val="center"/>
              <w:rPr>
                <w:lang w:val="en-US"/>
              </w:rPr>
            </w:pPr>
            <w:r>
              <w:rPr>
                <w:lang w:val="en-US"/>
              </w:rPr>
              <w:t>3</w:t>
            </w:r>
          </w:p>
        </w:tc>
        <w:tc>
          <w:tcPr>
            <w:tcW w:w="1052" w:type="dxa"/>
            <w:tcBorders>
              <w:top w:val="nil"/>
              <w:left w:val="single" w:sz="4" w:space="0" w:color="auto"/>
              <w:bottom w:val="single" w:sz="4" w:space="0" w:color="auto"/>
              <w:right w:val="single" w:sz="4" w:space="0" w:color="auto"/>
            </w:tcBorders>
            <w:noWrap/>
            <w:vAlign w:val="center"/>
            <w:hideMark/>
          </w:tcPr>
          <w:p w14:paraId="0F824319" w14:textId="77777777" w:rsidR="001B76A9" w:rsidRDefault="001B76A9" w:rsidP="00F75AA8">
            <w:pPr>
              <w:pStyle w:val="Tabletext"/>
              <w:keepNext/>
              <w:keepLines/>
              <w:jc w:val="center"/>
              <w:rPr>
                <w:lang w:val="en-US"/>
              </w:rPr>
            </w:pPr>
            <w:r>
              <w:rPr>
                <w:lang w:val="en-US"/>
              </w:rPr>
              <w:t>3</w:t>
            </w:r>
          </w:p>
        </w:tc>
        <w:tc>
          <w:tcPr>
            <w:tcW w:w="1238" w:type="dxa"/>
            <w:tcBorders>
              <w:top w:val="nil"/>
              <w:left w:val="single" w:sz="4" w:space="0" w:color="auto"/>
              <w:bottom w:val="single" w:sz="4" w:space="0" w:color="auto"/>
              <w:right w:val="single" w:sz="4" w:space="0" w:color="auto"/>
            </w:tcBorders>
            <w:vAlign w:val="center"/>
            <w:hideMark/>
          </w:tcPr>
          <w:p w14:paraId="1354CBF5" w14:textId="77777777" w:rsidR="001B76A9" w:rsidRDefault="001B76A9" w:rsidP="00F75AA8">
            <w:pPr>
              <w:pStyle w:val="Tabletext"/>
              <w:keepNext/>
              <w:keepLines/>
              <w:jc w:val="center"/>
              <w:rPr>
                <w:lang w:val="en-US"/>
              </w:rPr>
            </w:pPr>
            <w:r>
              <w:rPr>
                <w:i/>
                <w:iCs/>
                <w:lang w:val="en-US"/>
              </w:rPr>
              <w:t>L</w:t>
            </w:r>
            <w:r>
              <w:rPr>
                <w:i/>
                <w:iCs/>
                <w:vertAlign w:val="subscript"/>
                <w:lang w:val="en-US"/>
              </w:rPr>
              <w:t>o</w:t>
            </w:r>
          </w:p>
        </w:tc>
      </w:tr>
      <w:tr w:rsidR="001B76A9" w14:paraId="13C90FD6" w14:textId="77777777" w:rsidTr="001B76A9">
        <w:trPr>
          <w:cantSplit/>
          <w:jc w:val="center"/>
        </w:trPr>
        <w:tc>
          <w:tcPr>
            <w:tcW w:w="586" w:type="dxa"/>
            <w:tcBorders>
              <w:top w:val="nil"/>
              <w:left w:val="single" w:sz="4" w:space="0" w:color="auto"/>
              <w:bottom w:val="single" w:sz="4" w:space="0" w:color="auto"/>
              <w:right w:val="single" w:sz="4" w:space="0" w:color="auto"/>
            </w:tcBorders>
            <w:noWrap/>
            <w:hideMark/>
          </w:tcPr>
          <w:p w14:paraId="11B39DA8" w14:textId="77777777" w:rsidR="001B76A9" w:rsidRDefault="001B76A9" w:rsidP="00F75AA8">
            <w:pPr>
              <w:pStyle w:val="Tabletext"/>
              <w:keepNext/>
              <w:keepLines/>
              <w:jc w:val="center"/>
              <w:rPr>
                <w:lang w:val="en-US"/>
              </w:rPr>
            </w:pPr>
            <w:r>
              <w:rPr>
                <w:lang w:val="en-US"/>
              </w:rPr>
              <w:t>1.6</w:t>
            </w:r>
          </w:p>
        </w:tc>
        <w:tc>
          <w:tcPr>
            <w:tcW w:w="3421" w:type="dxa"/>
            <w:tcBorders>
              <w:top w:val="nil"/>
              <w:left w:val="nil"/>
              <w:bottom w:val="single" w:sz="4" w:space="0" w:color="auto"/>
              <w:right w:val="single" w:sz="4" w:space="0" w:color="auto"/>
            </w:tcBorders>
            <w:noWrap/>
            <w:hideMark/>
          </w:tcPr>
          <w:p w14:paraId="32B3E9E2" w14:textId="77777777" w:rsidR="001B76A9" w:rsidRDefault="001B76A9" w:rsidP="00F75AA8">
            <w:pPr>
              <w:pStyle w:val="Tabletext"/>
              <w:keepNext/>
              <w:keepLines/>
              <w:rPr>
                <w:lang w:val="en-US"/>
              </w:rPr>
            </w:pPr>
            <w:r>
              <w:rPr>
                <w:lang w:val="en-US"/>
              </w:rPr>
              <w:t>Additional noise contribution including margin for inter-system interference (dB)</w:t>
            </w:r>
          </w:p>
        </w:tc>
        <w:tc>
          <w:tcPr>
            <w:tcW w:w="1052" w:type="dxa"/>
            <w:tcBorders>
              <w:top w:val="nil"/>
              <w:left w:val="nil"/>
              <w:bottom w:val="single" w:sz="4" w:space="0" w:color="auto"/>
              <w:right w:val="nil"/>
            </w:tcBorders>
          </w:tcPr>
          <w:p w14:paraId="3B205141" w14:textId="77777777" w:rsidR="001B76A9" w:rsidRDefault="001B76A9" w:rsidP="00F75AA8">
            <w:pPr>
              <w:pStyle w:val="Tabletext"/>
              <w:keepNext/>
              <w:keepLines/>
              <w:jc w:val="center"/>
              <w:rPr>
                <w:lang w:val="en-US"/>
              </w:rPr>
            </w:pPr>
          </w:p>
        </w:tc>
        <w:tc>
          <w:tcPr>
            <w:tcW w:w="1052" w:type="dxa"/>
            <w:tcBorders>
              <w:top w:val="nil"/>
              <w:left w:val="nil"/>
              <w:bottom w:val="single" w:sz="4" w:space="0" w:color="auto"/>
              <w:right w:val="single" w:sz="4" w:space="0" w:color="auto"/>
            </w:tcBorders>
            <w:noWrap/>
            <w:vAlign w:val="center"/>
            <w:hideMark/>
          </w:tcPr>
          <w:p w14:paraId="61D9EF65" w14:textId="77777777" w:rsidR="001B76A9" w:rsidRDefault="001B76A9" w:rsidP="00F75AA8">
            <w:pPr>
              <w:pStyle w:val="Tabletext"/>
              <w:keepNext/>
              <w:keepLines/>
              <w:jc w:val="center"/>
              <w:rPr>
                <w:lang w:val="en-US"/>
              </w:rPr>
            </w:pPr>
            <w:r>
              <w:rPr>
                <w:lang w:val="en-US"/>
              </w:rPr>
              <w:t>2</w:t>
            </w:r>
          </w:p>
        </w:tc>
        <w:tc>
          <w:tcPr>
            <w:tcW w:w="1145" w:type="dxa"/>
            <w:tcBorders>
              <w:top w:val="nil"/>
              <w:left w:val="nil"/>
              <w:bottom w:val="single" w:sz="4" w:space="0" w:color="auto"/>
              <w:right w:val="single" w:sz="4" w:space="0" w:color="auto"/>
            </w:tcBorders>
            <w:noWrap/>
            <w:vAlign w:val="center"/>
            <w:hideMark/>
          </w:tcPr>
          <w:p w14:paraId="00C1EC28" w14:textId="77777777" w:rsidR="001B76A9" w:rsidRDefault="001B76A9" w:rsidP="00F75AA8">
            <w:pPr>
              <w:pStyle w:val="Tabletext"/>
              <w:keepNext/>
              <w:keepLines/>
              <w:jc w:val="center"/>
              <w:rPr>
                <w:lang w:val="en-US"/>
              </w:rPr>
            </w:pPr>
            <w:r>
              <w:rPr>
                <w:lang w:val="en-US"/>
              </w:rPr>
              <w:t>2</w:t>
            </w:r>
          </w:p>
        </w:tc>
        <w:tc>
          <w:tcPr>
            <w:tcW w:w="1145" w:type="dxa"/>
            <w:tcBorders>
              <w:top w:val="nil"/>
              <w:left w:val="nil"/>
              <w:bottom w:val="single" w:sz="4" w:space="0" w:color="auto"/>
              <w:right w:val="single" w:sz="4" w:space="0" w:color="auto"/>
            </w:tcBorders>
            <w:vAlign w:val="center"/>
            <w:hideMark/>
          </w:tcPr>
          <w:p w14:paraId="2A8D74AD" w14:textId="77777777" w:rsidR="001B76A9" w:rsidRDefault="001B76A9" w:rsidP="00F75AA8">
            <w:pPr>
              <w:pStyle w:val="Tabletext"/>
              <w:keepNext/>
              <w:keepLines/>
              <w:jc w:val="center"/>
              <w:rPr>
                <w:lang w:val="en-US"/>
              </w:rPr>
            </w:pPr>
            <w:r>
              <w:rPr>
                <w:lang w:val="en-US"/>
              </w:rPr>
              <w:t>2</w:t>
            </w:r>
          </w:p>
        </w:tc>
        <w:tc>
          <w:tcPr>
            <w:tcW w:w="1052" w:type="dxa"/>
            <w:tcBorders>
              <w:top w:val="nil"/>
              <w:left w:val="single" w:sz="4" w:space="0" w:color="auto"/>
              <w:bottom w:val="single" w:sz="4" w:space="0" w:color="auto"/>
              <w:right w:val="single" w:sz="4" w:space="0" w:color="auto"/>
            </w:tcBorders>
            <w:noWrap/>
            <w:vAlign w:val="center"/>
            <w:hideMark/>
          </w:tcPr>
          <w:p w14:paraId="0FC1E8E5" w14:textId="77777777" w:rsidR="001B76A9" w:rsidRDefault="001B76A9" w:rsidP="00F75AA8">
            <w:pPr>
              <w:pStyle w:val="Tabletext"/>
              <w:keepNext/>
              <w:keepLines/>
              <w:jc w:val="center"/>
              <w:rPr>
                <w:lang w:val="en-US"/>
              </w:rPr>
            </w:pPr>
            <w:r>
              <w:rPr>
                <w:lang w:val="en-US"/>
              </w:rPr>
              <w:t>2</w:t>
            </w:r>
          </w:p>
        </w:tc>
        <w:tc>
          <w:tcPr>
            <w:tcW w:w="1238" w:type="dxa"/>
            <w:tcBorders>
              <w:top w:val="nil"/>
              <w:left w:val="single" w:sz="4" w:space="0" w:color="auto"/>
              <w:bottom w:val="single" w:sz="4" w:space="0" w:color="auto"/>
              <w:right w:val="single" w:sz="4" w:space="0" w:color="auto"/>
            </w:tcBorders>
            <w:vAlign w:val="center"/>
            <w:hideMark/>
          </w:tcPr>
          <w:p w14:paraId="1D104238" w14:textId="77777777" w:rsidR="001B76A9" w:rsidRDefault="001B76A9" w:rsidP="00F75AA8">
            <w:pPr>
              <w:pStyle w:val="Tabletext"/>
              <w:keepNext/>
              <w:keepLines/>
              <w:jc w:val="center"/>
              <w:rPr>
                <w:i/>
                <w:iCs/>
                <w:lang w:val="en-US"/>
              </w:rPr>
            </w:pPr>
            <w:r>
              <w:rPr>
                <w:i/>
                <w:iCs/>
                <w:lang w:val="en-US"/>
              </w:rPr>
              <w:t>M</w:t>
            </w:r>
            <w:r>
              <w:rPr>
                <w:vertAlign w:val="subscript"/>
                <w:lang w:val="en-US"/>
              </w:rPr>
              <w:t>0</w:t>
            </w:r>
            <w:r>
              <w:rPr>
                <w:i/>
                <w:iCs/>
                <w:vertAlign w:val="subscript"/>
                <w:lang w:val="en-US"/>
              </w:rPr>
              <w:t>inter</w:t>
            </w:r>
          </w:p>
        </w:tc>
      </w:tr>
      <w:tr w:rsidR="001B76A9" w14:paraId="02F2EC2B" w14:textId="77777777" w:rsidTr="001B76A9">
        <w:trPr>
          <w:cantSplit/>
          <w:jc w:val="center"/>
        </w:trPr>
        <w:tc>
          <w:tcPr>
            <w:tcW w:w="586" w:type="dxa"/>
            <w:tcBorders>
              <w:top w:val="nil"/>
              <w:left w:val="single" w:sz="4" w:space="0" w:color="auto"/>
              <w:bottom w:val="single" w:sz="4" w:space="0" w:color="auto"/>
              <w:right w:val="single" w:sz="4" w:space="0" w:color="auto"/>
            </w:tcBorders>
            <w:noWrap/>
            <w:hideMark/>
          </w:tcPr>
          <w:p w14:paraId="23714A64" w14:textId="77777777" w:rsidR="001B76A9" w:rsidRDefault="001B76A9" w:rsidP="00F75AA8">
            <w:pPr>
              <w:pStyle w:val="Tabletext"/>
              <w:jc w:val="center"/>
              <w:rPr>
                <w:lang w:val="en-US"/>
              </w:rPr>
            </w:pPr>
            <w:r>
              <w:rPr>
                <w:lang w:val="en-US"/>
              </w:rPr>
              <w:t>1.7</w:t>
            </w:r>
          </w:p>
        </w:tc>
        <w:tc>
          <w:tcPr>
            <w:tcW w:w="3421" w:type="dxa"/>
            <w:tcBorders>
              <w:top w:val="nil"/>
              <w:left w:val="nil"/>
              <w:bottom w:val="single" w:sz="4" w:space="0" w:color="auto"/>
              <w:right w:val="single" w:sz="4" w:space="0" w:color="auto"/>
            </w:tcBorders>
            <w:noWrap/>
            <w:hideMark/>
          </w:tcPr>
          <w:p w14:paraId="4C3F9EA7" w14:textId="77777777" w:rsidR="001B76A9" w:rsidRDefault="001B76A9" w:rsidP="00F75AA8">
            <w:pPr>
              <w:pStyle w:val="Tabletext"/>
              <w:rPr>
                <w:lang w:val="en-US"/>
              </w:rPr>
            </w:pPr>
            <w:r>
              <w:rPr>
                <w:lang w:val="en-US"/>
              </w:rPr>
              <w:t>Additional noise contribution including margin for intra-system interference (dB) and non-time varying sources</w:t>
            </w:r>
          </w:p>
        </w:tc>
        <w:tc>
          <w:tcPr>
            <w:tcW w:w="1052" w:type="dxa"/>
            <w:tcBorders>
              <w:top w:val="nil"/>
              <w:left w:val="nil"/>
              <w:bottom w:val="single" w:sz="4" w:space="0" w:color="auto"/>
              <w:right w:val="nil"/>
            </w:tcBorders>
          </w:tcPr>
          <w:p w14:paraId="3FB65754" w14:textId="77777777" w:rsidR="001B76A9" w:rsidRDefault="001B76A9" w:rsidP="00F75AA8">
            <w:pPr>
              <w:pStyle w:val="Tabletext"/>
              <w:jc w:val="center"/>
              <w:rPr>
                <w:lang w:val="en-US"/>
              </w:rPr>
            </w:pPr>
          </w:p>
        </w:tc>
        <w:tc>
          <w:tcPr>
            <w:tcW w:w="1052" w:type="dxa"/>
            <w:tcBorders>
              <w:top w:val="nil"/>
              <w:left w:val="nil"/>
              <w:bottom w:val="single" w:sz="4" w:space="0" w:color="auto"/>
              <w:right w:val="single" w:sz="4" w:space="0" w:color="auto"/>
            </w:tcBorders>
            <w:noWrap/>
            <w:vAlign w:val="center"/>
            <w:hideMark/>
          </w:tcPr>
          <w:p w14:paraId="51410DD4" w14:textId="77777777" w:rsidR="001B76A9" w:rsidRDefault="001B76A9" w:rsidP="00F75AA8">
            <w:pPr>
              <w:pStyle w:val="Tabletext"/>
              <w:jc w:val="center"/>
              <w:rPr>
                <w:lang w:val="en-US"/>
              </w:rPr>
            </w:pPr>
            <w:r>
              <w:rPr>
                <w:lang w:val="en-US"/>
              </w:rPr>
              <w:t>1</w:t>
            </w:r>
          </w:p>
        </w:tc>
        <w:tc>
          <w:tcPr>
            <w:tcW w:w="1145" w:type="dxa"/>
            <w:tcBorders>
              <w:top w:val="nil"/>
              <w:left w:val="nil"/>
              <w:bottom w:val="single" w:sz="4" w:space="0" w:color="auto"/>
              <w:right w:val="single" w:sz="4" w:space="0" w:color="auto"/>
            </w:tcBorders>
            <w:noWrap/>
            <w:vAlign w:val="center"/>
            <w:hideMark/>
          </w:tcPr>
          <w:p w14:paraId="47BC4F76" w14:textId="77777777" w:rsidR="001B76A9" w:rsidRDefault="001B76A9" w:rsidP="00F75AA8">
            <w:pPr>
              <w:pStyle w:val="Tabletext"/>
              <w:jc w:val="center"/>
              <w:rPr>
                <w:lang w:val="en-US"/>
              </w:rPr>
            </w:pPr>
            <w:r>
              <w:rPr>
                <w:lang w:val="en-US"/>
              </w:rPr>
              <w:t>1</w:t>
            </w:r>
          </w:p>
        </w:tc>
        <w:tc>
          <w:tcPr>
            <w:tcW w:w="1145" w:type="dxa"/>
            <w:tcBorders>
              <w:top w:val="nil"/>
              <w:left w:val="nil"/>
              <w:bottom w:val="single" w:sz="4" w:space="0" w:color="auto"/>
              <w:right w:val="single" w:sz="4" w:space="0" w:color="auto"/>
            </w:tcBorders>
            <w:vAlign w:val="center"/>
            <w:hideMark/>
          </w:tcPr>
          <w:p w14:paraId="1E414CB8" w14:textId="77777777" w:rsidR="001B76A9" w:rsidRDefault="001B76A9" w:rsidP="00F75AA8">
            <w:pPr>
              <w:pStyle w:val="Tabletext"/>
              <w:jc w:val="center"/>
              <w:rPr>
                <w:lang w:val="en-US"/>
              </w:rPr>
            </w:pPr>
            <w:r>
              <w:rPr>
                <w:lang w:val="en-US"/>
              </w:rPr>
              <w:t>1</w:t>
            </w:r>
          </w:p>
        </w:tc>
        <w:tc>
          <w:tcPr>
            <w:tcW w:w="1052" w:type="dxa"/>
            <w:tcBorders>
              <w:top w:val="nil"/>
              <w:left w:val="single" w:sz="4" w:space="0" w:color="auto"/>
              <w:bottom w:val="single" w:sz="4" w:space="0" w:color="auto"/>
              <w:right w:val="single" w:sz="4" w:space="0" w:color="auto"/>
            </w:tcBorders>
            <w:noWrap/>
            <w:vAlign w:val="center"/>
            <w:hideMark/>
          </w:tcPr>
          <w:p w14:paraId="4A28E312" w14:textId="77777777" w:rsidR="001B76A9" w:rsidRDefault="001B76A9" w:rsidP="00F75AA8">
            <w:pPr>
              <w:pStyle w:val="Tabletext"/>
              <w:jc w:val="center"/>
              <w:rPr>
                <w:lang w:val="en-US"/>
              </w:rPr>
            </w:pPr>
            <w:r>
              <w:rPr>
                <w:lang w:val="en-US"/>
              </w:rPr>
              <w:t>1</w:t>
            </w:r>
          </w:p>
        </w:tc>
        <w:tc>
          <w:tcPr>
            <w:tcW w:w="1238" w:type="dxa"/>
            <w:tcBorders>
              <w:top w:val="nil"/>
              <w:left w:val="single" w:sz="4" w:space="0" w:color="auto"/>
              <w:bottom w:val="single" w:sz="4" w:space="0" w:color="auto"/>
              <w:right w:val="single" w:sz="4" w:space="0" w:color="auto"/>
            </w:tcBorders>
            <w:vAlign w:val="center"/>
            <w:hideMark/>
          </w:tcPr>
          <w:p w14:paraId="1D9BF42C" w14:textId="77777777" w:rsidR="001B76A9" w:rsidRDefault="001B76A9" w:rsidP="00F75AA8">
            <w:pPr>
              <w:pStyle w:val="Tabletext"/>
              <w:jc w:val="center"/>
              <w:rPr>
                <w:i/>
                <w:iCs/>
                <w:lang w:val="en-US"/>
              </w:rPr>
            </w:pPr>
            <w:r>
              <w:rPr>
                <w:i/>
                <w:iCs/>
                <w:lang w:val="en-US"/>
              </w:rPr>
              <w:t>M</w:t>
            </w:r>
            <w:r>
              <w:rPr>
                <w:vertAlign w:val="subscript"/>
                <w:lang w:val="en-US"/>
              </w:rPr>
              <w:t>0</w:t>
            </w:r>
            <w:r>
              <w:rPr>
                <w:i/>
                <w:iCs/>
                <w:vertAlign w:val="subscript"/>
                <w:lang w:val="en-US"/>
              </w:rPr>
              <w:t>intra</w:t>
            </w:r>
          </w:p>
        </w:tc>
      </w:tr>
    </w:tbl>
    <w:p w14:paraId="3C5AD93B" w14:textId="77777777" w:rsidR="00F75AA8" w:rsidRDefault="00F75AA8" w:rsidP="00F75AA8">
      <w:pPr>
        <w:pStyle w:val="Tablelegend"/>
      </w:pPr>
    </w:p>
    <w:tbl>
      <w:tblPr>
        <w:tblW w:w="9639" w:type="dxa"/>
        <w:jc w:val="center"/>
        <w:tblLayout w:type="fixed"/>
        <w:tblLook w:val="04A0" w:firstRow="1" w:lastRow="0" w:firstColumn="1" w:lastColumn="0" w:noHBand="0" w:noVBand="1"/>
      </w:tblPr>
      <w:tblGrid>
        <w:gridCol w:w="580"/>
        <w:gridCol w:w="3389"/>
        <w:gridCol w:w="740"/>
        <w:gridCol w:w="741"/>
        <w:gridCol w:w="742"/>
        <w:gridCol w:w="740"/>
        <w:gridCol w:w="741"/>
        <w:gridCol w:w="743"/>
        <w:gridCol w:w="1198"/>
        <w:gridCol w:w="25"/>
      </w:tblGrid>
      <w:tr w:rsidR="00F75AA8" w14:paraId="155D723A" w14:textId="77777777" w:rsidTr="00F75AA8">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vAlign w:val="center"/>
            <w:hideMark/>
          </w:tcPr>
          <w:p w14:paraId="044C7B57" w14:textId="77777777" w:rsidR="00F75AA8" w:rsidRDefault="00F75AA8" w:rsidP="00F75AA8">
            <w:pPr>
              <w:pStyle w:val="Tablehead"/>
              <w:rPr>
                <w:lang w:val="en-US"/>
              </w:rPr>
            </w:pPr>
            <w:r>
              <w:rPr>
                <w:lang w:val="en-US"/>
              </w:rPr>
              <w:t>2</w:t>
            </w:r>
          </w:p>
        </w:tc>
        <w:tc>
          <w:tcPr>
            <w:tcW w:w="3389" w:type="dxa"/>
            <w:tcBorders>
              <w:top w:val="single" w:sz="4" w:space="0" w:color="auto"/>
              <w:left w:val="single" w:sz="4" w:space="0" w:color="auto"/>
              <w:bottom w:val="single" w:sz="4" w:space="0" w:color="auto"/>
              <w:right w:val="single" w:sz="4" w:space="0" w:color="auto"/>
            </w:tcBorders>
            <w:noWrap/>
            <w:vAlign w:val="center"/>
            <w:hideMark/>
          </w:tcPr>
          <w:p w14:paraId="052466FD" w14:textId="77777777" w:rsidR="00F75AA8" w:rsidRDefault="00F75AA8" w:rsidP="00F75AA8">
            <w:pPr>
              <w:pStyle w:val="Tablehead"/>
              <w:rPr>
                <w:lang w:val="en-US"/>
              </w:rPr>
            </w:pPr>
            <w:r>
              <w:rPr>
                <w:lang w:val="en-US"/>
              </w:rPr>
              <w:t>Generic GSO reference link parameters - parametric analysis</w:t>
            </w:r>
          </w:p>
        </w:tc>
        <w:tc>
          <w:tcPr>
            <w:tcW w:w="4447" w:type="dxa"/>
            <w:gridSpan w:val="6"/>
            <w:tcBorders>
              <w:top w:val="single" w:sz="4" w:space="0" w:color="auto"/>
              <w:left w:val="single" w:sz="4" w:space="0" w:color="auto"/>
              <w:bottom w:val="single" w:sz="4" w:space="0" w:color="auto"/>
              <w:right w:val="single" w:sz="4" w:space="0" w:color="auto"/>
            </w:tcBorders>
            <w:vAlign w:val="center"/>
            <w:hideMark/>
          </w:tcPr>
          <w:p w14:paraId="608FBC18" w14:textId="77777777" w:rsidR="00F75AA8" w:rsidRDefault="00F75AA8" w:rsidP="00F75AA8">
            <w:pPr>
              <w:pStyle w:val="Tablehead"/>
              <w:rPr>
                <w:lang w:val="en-US"/>
              </w:rPr>
            </w:pPr>
            <w:r>
              <w:rPr>
                <w:lang w:val="en-US"/>
              </w:rPr>
              <w:t>Parametric cases for evaluation</w:t>
            </w:r>
          </w:p>
        </w:tc>
        <w:tc>
          <w:tcPr>
            <w:tcW w:w="1198" w:type="dxa"/>
            <w:tcBorders>
              <w:top w:val="single" w:sz="4" w:space="0" w:color="auto"/>
              <w:left w:val="single" w:sz="4" w:space="0" w:color="auto"/>
              <w:bottom w:val="single" w:sz="4" w:space="0" w:color="auto"/>
              <w:right w:val="single" w:sz="4" w:space="0" w:color="auto"/>
            </w:tcBorders>
            <w:vAlign w:val="center"/>
          </w:tcPr>
          <w:p w14:paraId="052FC9CD" w14:textId="77777777" w:rsidR="00F75AA8" w:rsidRDefault="00F75AA8" w:rsidP="00F75AA8">
            <w:pPr>
              <w:pStyle w:val="Tablehead"/>
              <w:rPr>
                <w:i/>
                <w:iCs/>
                <w:lang w:val="en-US"/>
              </w:rPr>
            </w:pPr>
          </w:p>
        </w:tc>
      </w:tr>
      <w:tr w:rsidR="00F75AA8" w14:paraId="0AC74B54" w14:textId="77777777" w:rsidTr="00F75AA8">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hideMark/>
          </w:tcPr>
          <w:p w14:paraId="3CF3C9C0" w14:textId="77777777" w:rsidR="00F75AA8" w:rsidRDefault="00F75AA8" w:rsidP="00F75AA8">
            <w:pPr>
              <w:pStyle w:val="Tabletext"/>
              <w:keepNext/>
              <w:jc w:val="center"/>
              <w:rPr>
                <w:lang w:val="en-US"/>
              </w:rPr>
            </w:pPr>
            <w:r>
              <w:rPr>
                <w:lang w:val="en-US"/>
              </w:rPr>
              <w:t>2.1</w:t>
            </w:r>
          </w:p>
        </w:tc>
        <w:tc>
          <w:tcPr>
            <w:tcW w:w="3389" w:type="dxa"/>
            <w:tcBorders>
              <w:top w:val="single" w:sz="4" w:space="0" w:color="auto"/>
              <w:left w:val="single" w:sz="4" w:space="0" w:color="auto"/>
              <w:bottom w:val="single" w:sz="4" w:space="0" w:color="auto"/>
              <w:right w:val="single" w:sz="4" w:space="0" w:color="auto"/>
            </w:tcBorders>
            <w:noWrap/>
            <w:hideMark/>
          </w:tcPr>
          <w:p w14:paraId="6F8FAACE" w14:textId="77777777" w:rsidR="00F75AA8" w:rsidRDefault="00F75AA8" w:rsidP="00F75AA8">
            <w:pPr>
              <w:pStyle w:val="Tabletext"/>
              <w:keepNext/>
              <w:rPr>
                <w:lang w:val="en-US"/>
              </w:rPr>
            </w:pPr>
            <w:r>
              <w:rPr>
                <w:lang w:val="en-US"/>
              </w:rPr>
              <w:t>E.i.r.p. density variation</w:t>
            </w:r>
          </w:p>
        </w:tc>
        <w:tc>
          <w:tcPr>
            <w:tcW w:w="4447" w:type="dxa"/>
            <w:gridSpan w:val="6"/>
            <w:tcBorders>
              <w:top w:val="single" w:sz="4" w:space="0" w:color="auto"/>
              <w:left w:val="single" w:sz="4" w:space="0" w:color="auto"/>
              <w:bottom w:val="single" w:sz="4" w:space="0" w:color="auto"/>
              <w:right w:val="single" w:sz="4" w:space="0" w:color="auto"/>
            </w:tcBorders>
            <w:vAlign w:val="center"/>
            <w:hideMark/>
          </w:tcPr>
          <w:p w14:paraId="75989BCA" w14:textId="77777777" w:rsidR="00F75AA8" w:rsidRDefault="00F75AA8" w:rsidP="00F75AA8">
            <w:pPr>
              <w:pStyle w:val="Tabletext"/>
              <w:keepNext/>
              <w:jc w:val="center"/>
              <w:rPr>
                <w:lang w:val="en-US"/>
              </w:rPr>
            </w:pPr>
            <w:r>
              <w:rPr>
                <w:lang w:val="en-US"/>
              </w:rPr>
              <w:t xml:space="preserve">−3, 0, </w:t>
            </w:r>
            <w:r>
              <w:rPr>
                <w:b/>
                <w:lang w:val="en-US"/>
              </w:rPr>
              <w:t>+</w:t>
            </w:r>
            <w:r>
              <w:rPr>
                <w:lang w:val="en-US"/>
              </w:rPr>
              <w:t>3 dB from value in 1.1</w:t>
            </w:r>
          </w:p>
        </w:tc>
        <w:tc>
          <w:tcPr>
            <w:tcW w:w="1198" w:type="dxa"/>
            <w:tcBorders>
              <w:top w:val="single" w:sz="4" w:space="0" w:color="auto"/>
              <w:left w:val="single" w:sz="4" w:space="0" w:color="auto"/>
              <w:bottom w:val="single" w:sz="4" w:space="0" w:color="auto"/>
              <w:right w:val="single" w:sz="4" w:space="0" w:color="auto"/>
            </w:tcBorders>
            <w:vAlign w:val="center"/>
            <w:hideMark/>
          </w:tcPr>
          <w:p w14:paraId="7A9D976E" w14:textId="77777777" w:rsidR="00F75AA8" w:rsidRDefault="00F75AA8" w:rsidP="00F75AA8">
            <w:pPr>
              <w:pStyle w:val="Tabletext"/>
              <w:keepNext/>
              <w:jc w:val="center"/>
              <w:rPr>
                <w:iCs/>
                <w:lang w:val="en-US"/>
              </w:rPr>
            </w:pPr>
            <w:r>
              <w:rPr>
                <w:iCs/>
                <w:lang w:val="en-US"/>
              </w:rPr>
              <w:sym w:font="Symbol" w:char="F044"/>
            </w:r>
            <w:r>
              <w:rPr>
                <w:i/>
                <w:lang w:val="en-US"/>
              </w:rPr>
              <w:t>eirp</w:t>
            </w:r>
          </w:p>
        </w:tc>
      </w:tr>
      <w:tr w:rsidR="00F75AA8" w14:paraId="132803E3" w14:textId="77777777" w:rsidTr="00F75AA8">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hideMark/>
          </w:tcPr>
          <w:p w14:paraId="1AA18C71" w14:textId="77777777" w:rsidR="00F75AA8" w:rsidRDefault="00F75AA8" w:rsidP="00F75AA8">
            <w:pPr>
              <w:pStyle w:val="Tabletext"/>
              <w:keepNext/>
              <w:jc w:val="center"/>
              <w:rPr>
                <w:lang w:val="en-US"/>
              </w:rPr>
            </w:pPr>
            <w:r>
              <w:rPr>
                <w:lang w:val="en-US"/>
              </w:rPr>
              <w:t>2.2</w:t>
            </w:r>
          </w:p>
        </w:tc>
        <w:tc>
          <w:tcPr>
            <w:tcW w:w="3389" w:type="dxa"/>
            <w:tcBorders>
              <w:top w:val="single" w:sz="4" w:space="0" w:color="auto"/>
              <w:left w:val="single" w:sz="4" w:space="0" w:color="auto"/>
              <w:bottom w:val="single" w:sz="4" w:space="0" w:color="auto"/>
              <w:right w:val="single" w:sz="4" w:space="0" w:color="auto"/>
            </w:tcBorders>
            <w:noWrap/>
            <w:hideMark/>
          </w:tcPr>
          <w:p w14:paraId="429583FF" w14:textId="77777777" w:rsidR="00F75AA8" w:rsidRDefault="00F75AA8" w:rsidP="00F75AA8">
            <w:pPr>
              <w:pStyle w:val="Tabletext"/>
              <w:keepNext/>
              <w:rPr>
                <w:lang w:val="en-US"/>
              </w:rPr>
            </w:pPr>
            <w:r>
              <w:rPr>
                <w:lang w:val="en-US"/>
              </w:rPr>
              <w:t>Elevation angle (deg)</w:t>
            </w:r>
          </w:p>
        </w:tc>
        <w:tc>
          <w:tcPr>
            <w:tcW w:w="2223" w:type="dxa"/>
            <w:gridSpan w:val="3"/>
            <w:tcBorders>
              <w:top w:val="single" w:sz="4" w:space="0" w:color="auto"/>
              <w:left w:val="single" w:sz="4" w:space="0" w:color="auto"/>
              <w:bottom w:val="single" w:sz="4" w:space="0" w:color="auto"/>
              <w:right w:val="single" w:sz="4" w:space="0" w:color="auto"/>
            </w:tcBorders>
            <w:vAlign w:val="center"/>
            <w:hideMark/>
          </w:tcPr>
          <w:p w14:paraId="7CF5A945" w14:textId="77777777" w:rsidR="00F75AA8" w:rsidRDefault="00F75AA8" w:rsidP="00F75AA8">
            <w:pPr>
              <w:pStyle w:val="Tabletext"/>
              <w:keepNext/>
              <w:jc w:val="center"/>
              <w:rPr>
                <w:lang w:val="en-US"/>
              </w:rPr>
            </w:pPr>
            <w:r>
              <w:rPr>
                <w:lang w:val="en-US"/>
              </w:rPr>
              <w:t>20</w:t>
            </w:r>
          </w:p>
        </w:tc>
        <w:tc>
          <w:tcPr>
            <w:tcW w:w="1481" w:type="dxa"/>
            <w:gridSpan w:val="2"/>
            <w:tcBorders>
              <w:top w:val="single" w:sz="4" w:space="0" w:color="auto"/>
              <w:left w:val="single" w:sz="4" w:space="0" w:color="auto"/>
              <w:bottom w:val="single" w:sz="4" w:space="0" w:color="auto"/>
              <w:right w:val="single" w:sz="4" w:space="0" w:color="auto"/>
            </w:tcBorders>
            <w:noWrap/>
            <w:vAlign w:val="center"/>
            <w:hideMark/>
          </w:tcPr>
          <w:p w14:paraId="776BC1E3" w14:textId="77777777" w:rsidR="00F75AA8" w:rsidRDefault="00F75AA8" w:rsidP="00F75AA8">
            <w:pPr>
              <w:pStyle w:val="Tabletext"/>
              <w:keepNext/>
              <w:jc w:val="center"/>
              <w:rPr>
                <w:lang w:val="en-US"/>
              </w:rPr>
            </w:pPr>
            <w:r>
              <w:rPr>
                <w:lang w:val="en-US"/>
              </w:rPr>
              <w:t>55</w:t>
            </w:r>
          </w:p>
        </w:tc>
        <w:tc>
          <w:tcPr>
            <w:tcW w:w="743" w:type="dxa"/>
            <w:tcBorders>
              <w:top w:val="single" w:sz="4" w:space="0" w:color="auto"/>
              <w:left w:val="single" w:sz="4" w:space="0" w:color="auto"/>
              <w:bottom w:val="single" w:sz="4" w:space="0" w:color="auto"/>
              <w:right w:val="single" w:sz="4" w:space="0" w:color="auto"/>
            </w:tcBorders>
            <w:vAlign w:val="center"/>
            <w:hideMark/>
          </w:tcPr>
          <w:p w14:paraId="7BFA0B2F" w14:textId="77777777" w:rsidR="00F75AA8" w:rsidRDefault="00F75AA8" w:rsidP="00F75AA8">
            <w:pPr>
              <w:pStyle w:val="Tabletext"/>
              <w:keepNext/>
              <w:jc w:val="center"/>
              <w:rPr>
                <w:lang w:val="en-US"/>
              </w:rPr>
            </w:pPr>
            <w:r>
              <w:rPr>
                <w:lang w:val="en-US"/>
              </w:rPr>
              <w:t>90</w:t>
            </w:r>
          </w:p>
        </w:tc>
        <w:tc>
          <w:tcPr>
            <w:tcW w:w="1198" w:type="dxa"/>
            <w:tcBorders>
              <w:top w:val="single" w:sz="4" w:space="0" w:color="auto"/>
              <w:left w:val="single" w:sz="4" w:space="0" w:color="auto"/>
              <w:bottom w:val="single" w:sz="4" w:space="0" w:color="auto"/>
              <w:right w:val="single" w:sz="4" w:space="0" w:color="auto"/>
            </w:tcBorders>
            <w:vAlign w:val="center"/>
            <w:hideMark/>
          </w:tcPr>
          <w:p w14:paraId="428C15AA" w14:textId="77777777" w:rsidR="00F75AA8" w:rsidRDefault="00F75AA8" w:rsidP="00F75AA8">
            <w:pPr>
              <w:pStyle w:val="Tabletext"/>
              <w:keepNext/>
              <w:jc w:val="center"/>
              <w:rPr>
                <w:i/>
                <w:iCs/>
                <w:lang w:val="en-US"/>
              </w:rPr>
            </w:pPr>
            <w:r>
              <w:rPr>
                <w:i/>
                <w:lang w:val="en-US"/>
              </w:rPr>
              <w:t>ε</w:t>
            </w:r>
          </w:p>
        </w:tc>
      </w:tr>
      <w:tr w:rsidR="00F75AA8" w14:paraId="79A4075D" w14:textId="77777777" w:rsidTr="00F75AA8">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hideMark/>
          </w:tcPr>
          <w:p w14:paraId="0129C8E0" w14:textId="77777777" w:rsidR="00F75AA8" w:rsidRDefault="00F75AA8" w:rsidP="00F75AA8">
            <w:pPr>
              <w:pStyle w:val="Tabletext"/>
              <w:keepNext/>
              <w:jc w:val="center"/>
              <w:rPr>
                <w:lang w:val="en-US"/>
              </w:rPr>
            </w:pPr>
            <w:r>
              <w:rPr>
                <w:lang w:val="en-US"/>
              </w:rPr>
              <w:t>2.3</w:t>
            </w:r>
          </w:p>
        </w:tc>
        <w:tc>
          <w:tcPr>
            <w:tcW w:w="3389" w:type="dxa"/>
            <w:tcBorders>
              <w:top w:val="single" w:sz="4" w:space="0" w:color="auto"/>
              <w:left w:val="single" w:sz="4" w:space="0" w:color="auto"/>
              <w:bottom w:val="single" w:sz="4" w:space="0" w:color="auto"/>
              <w:right w:val="single" w:sz="4" w:space="0" w:color="auto"/>
            </w:tcBorders>
            <w:noWrap/>
            <w:hideMark/>
          </w:tcPr>
          <w:p w14:paraId="3B0BEFB3" w14:textId="77777777" w:rsidR="00F75AA8" w:rsidRDefault="00F75AA8" w:rsidP="00F75AA8">
            <w:pPr>
              <w:pStyle w:val="Tabletext"/>
              <w:keepNext/>
              <w:rPr>
                <w:lang w:val="en-US"/>
              </w:rPr>
            </w:pPr>
            <w:r>
              <w:rPr>
                <w:lang w:val="en-US"/>
              </w:rPr>
              <w:t xml:space="preserve">Rain height (m) for specified latitude in item 2.4 </w:t>
            </w:r>
          </w:p>
        </w:tc>
        <w:tc>
          <w:tcPr>
            <w:tcW w:w="740" w:type="dxa"/>
            <w:tcBorders>
              <w:top w:val="single" w:sz="4" w:space="0" w:color="auto"/>
              <w:left w:val="single" w:sz="4" w:space="0" w:color="auto"/>
              <w:bottom w:val="single" w:sz="4" w:space="0" w:color="auto"/>
              <w:right w:val="single" w:sz="4" w:space="0" w:color="auto"/>
            </w:tcBorders>
            <w:vAlign w:val="center"/>
            <w:hideMark/>
          </w:tcPr>
          <w:p w14:paraId="53F773F4" w14:textId="77777777" w:rsidR="00F75AA8" w:rsidRDefault="00F75AA8" w:rsidP="00F75AA8">
            <w:pPr>
              <w:pStyle w:val="Tabletext"/>
              <w:keepNext/>
              <w:jc w:val="center"/>
              <w:rPr>
                <w:lang w:val="en-US"/>
              </w:rPr>
            </w:pPr>
            <w:r>
              <w:rPr>
                <w:lang w:val="en-US"/>
              </w:rPr>
              <w:t>5 000</w:t>
            </w:r>
          </w:p>
        </w:tc>
        <w:tc>
          <w:tcPr>
            <w:tcW w:w="741" w:type="dxa"/>
            <w:tcBorders>
              <w:top w:val="single" w:sz="4" w:space="0" w:color="auto"/>
              <w:left w:val="single" w:sz="4" w:space="0" w:color="auto"/>
              <w:bottom w:val="single" w:sz="4" w:space="0" w:color="auto"/>
              <w:right w:val="single" w:sz="4" w:space="0" w:color="auto"/>
            </w:tcBorders>
            <w:vAlign w:val="center"/>
            <w:hideMark/>
          </w:tcPr>
          <w:p w14:paraId="57283959" w14:textId="77777777" w:rsidR="00F75AA8" w:rsidRDefault="00F75AA8" w:rsidP="00F75AA8">
            <w:pPr>
              <w:pStyle w:val="Tabletext"/>
              <w:keepNext/>
              <w:jc w:val="center"/>
              <w:rPr>
                <w:lang w:val="en-US"/>
              </w:rPr>
            </w:pPr>
            <w:r>
              <w:rPr>
                <w:lang w:val="en-US"/>
              </w:rPr>
              <w:t>3 950</w:t>
            </w:r>
          </w:p>
        </w:tc>
        <w:tc>
          <w:tcPr>
            <w:tcW w:w="742" w:type="dxa"/>
            <w:tcBorders>
              <w:top w:val="single" w:sz="4" w:space="0" w:color="auto"/>
              <w:left w:val="single" w:sz="4" w:space="0" w:color="auto"/>
              <w:bottom w:val="single" w:sz="4" w:space="0" w:color="auto"/>
              <w:right w:val="single" w:sz="4" w:space="0" w:color="auto"/>
            </w:tcBorders>
            <w:vAlign w:val="center"/>
            <w:hideMark/>
          </w:tcPr>
          <w:p w14:paraId="3D2CDFC7" w14:textId="77777777" w:rsidR="00F75AA8" w:rsidRDefault="00F75AA8" w:rsidP="00F75AA8">
            <w:pPr>
              <w:pStyle w:val="Tabletext"/>
              <w:keepNext/>
              <w:jc w:val="center"/>
              <w:rPr>
                <w:lang w:val="en-US"/>
              </w:rPr>
            </w:pPr>
            <w:r>
              <w:rPr>
                <w:lang w:val="en-US"/>
              </w:rPr>
              <w:t>1 650</w:t>
            </w:r>
          </w:p>
        </w:tc>
        <w:tc>
          <w:tcPr>
            <w:tcW w:w="740" w:type="dxa"/>
            <w:tcBorders>
              <w:top w:val="single" w:sz="4" w:space="0" w:color="auto"/>
              <w:left w:val="single" w:sz="4" w:space="0" w:color="auto"/>
              <w:bottom w:val="single" w:sz="4" w:space="0" w:color="auto"/>
              <w:right w:val="single" w:sz="4" w:space="0" w:color="auto"/>
            </w:tcBorders>
            <w:noWrap/>
            <w:vAlign w:val="center"/>
            <w:hideMark/>
          </w:tcPr>
          <w:p w14:paraId="7D91A3F7" w14:textId="77777777" w:rsidR="00F75AA8" w:rsidRDefault="00F75AA8" w:rsidP="00F75AA8">
            <w:pPr>
              <w:pStyle w:val="Tabletext"/>
              <w:keepNext/>
              <w:jc w:val="center"/>
              <w:rPr>
                <w:lang w:val="en-US"/>
              </w:rPr>
            </w:pPr>
            <w:r>
              <w:rPr>
                <w:lang w:val="en-US"/>
              </w:rPr>
              <w:t>5 000</w:t>
            </w:r>
          </w:p>
        </w:tc>
        <w:tc>
          <w:tcPr>
            <w:tcW w:w="741" w:type="dxa"/>
            <w:tcBorders>
              <w:top w:val="single" w:sz="4" w:space="0" w:color="auto"/>
              <w:left w:val="single" w:sz="4" w:space="0" w:color="auto"/>
              <w:bottom w:val="single" w:sz="4" w:space="0" w:color="auto"/>
              <w:right w:val="single" w:sz="4" w:space="0" w:color="auto"/>
            </w:tcBorders>
            <w:vAlign w:val="center"/>
            <w:hideMark/>
          </w:tcPr>
          <w:p w14:paraId="574C304B" w14:textId="77777777" w:rsidR="00F75AA8" w:rsidRDefault="00F75AA8" w:rsidP="00F75AA8">
            <w:pPr>
              <w:pStyle w:val="Tabletext"/>
              <w:keepNext/>
              <w:jc w:val="center"/>
              <w:rPr>
                <w:lang w:val="en-US"/>
              </w:rPr>
            </w:pPr>
            <w:r>
              <w:rPr>
                <w:lang w:val="en-US"/>
              </w:rPr>
              <w:t>3 950</w:t>
            </w:r>
          </w:p>
        </w:tc>
        <w:tc>
          <w:tcPr>
            <w:tcW w:w="743" w:type="dxa"/>
            <w:tcBorders>
              <w:top w:val="single" w:sz="4" w:space="0" w:color="auto"/>
              <w:left w:val="single" w:sz="4" w:space="0" w:color="auto"/>
              <w:bottom w:val="single" w:sz="4" w:space="0" w:color="auto"/>
              <w:right w:val="single" w:sz="4" w:space="0" w:color="auto"/>
            </w:tcBorders>
            <w:vAlign w:val="center"/>
            <w:hideMark/>
          </w:tcPr>
          <w:p w14:paraId="20E586F0" w14:textId="77777777" w:rsidR="00F75AA8" w:rsidRDefault="00F75AA8" w:rsidP="00F75AA8">
            <w:pPr>
              <w:pStyle w:val="Tabletext"/>
              <w:keepNext/>
              <w:jc w:val="center"/>
              <w:rPr>
                <w:lang w:val="en-US"/>
              </w:rPr>
            </w:pPr>
            <w:r>
              <w:rPr>
                <w:lang w:val="en-US"/>
              </w:rPr>
              <w:t>5 000</w:t>
            </w:r>
          </w:p>
        </w:tc>
        <w:tc>
          <w:tcPr>
            <w:tcW w:w="1198" w:type="dxa"/>
            <w:tcBorders>
              <w:top w:val="single" w:sz="4" w:space="0" w:color="auto"/>
              <w:left w:val="single" w:sz="4" w:space="0" w:color="auto"/>
              <w:bottom w:val="single" w:sz="4" w:space="0" w:color="auto"/>
              <w:right w:val="single" w:sz="4" w:space="0" w:color="auto"/>
            </w:tcBorders>
            <w:vAlign w:val="center"/>
            <w:hideMark/>
          </w:tcPr>
          <w:p w14:paraId="207668ED" w14:textId="77777777" w:rsidR="00F75AA8" w:rsidRDefault="00F75AA8" w:rsidP="00F75AA8">
            <w:pPr>
              <w:pStyle w:val="Tabletext"/>
              <w:keepNext/>
              <w:jc w:val="center"/>
              <w:rPr>
                <w:i/>
                <w:iCs/>
                <w:lang w:val="en-US"/>
              </w:rPr>
            </w:pPr>
            <w:r>
              <w:rPr>
                <w:i/>
                <w:iCs/>
                <w:lang w:val="en-US"/>
              </w:rPr>
              <w:t>h</w:t>
            </w:r>
            <w:r>
              <w:rPr>
                <w:i/>
                <w:iCs/>
                <w:vertAlign w:val="subscript"/>
                <w:lang w:val="en-US"/>
              </w:rPr>
              <w:t>rain</w:t>
            </w:r>
          </w:p>
        </w:tc>
      </w:tr>
      <w:tr w:rsidR="00F75AA8" w14:paraId="5E5D9B5D" w14:textId="77777777" w:rsidTr="00F75AA8">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hideMark/>
          </w:tcPr>
          <w:p w14:paraId="24BB6EA0" w14:textId="77777777" w:rsidR="00F75AA8" w:rsidRDefault="00F75AA8" w:rsidP="00F75AA8">
            <w:pPr>
              <w:pStyle w:val="Tabletext"/>
              <w:keepNext/>
              <w:jc w:val="center"/>
              <w:rPr>
                <w:lang w:val="en-US"/>
              </w:rPr>
            </w:pPr>
            <w:r>
              <w:rPr>
                <w:lang w:val="en-US"/>
              </w:rPr>
              <w:t>2.4</w:t>
            </w:r>
          </w:p>
        </w:tc>
        <w:tc>
          <w:tcPr>
            <w:tcW w:w="3389" w:type="dxa"/>
            <w:tcBorders>
              <w:top w:val="single" w:sz="4" w:space="0" w:color="auto"/>
              <w:left w:val="single" w:sz="4" w:space="0" w:color="auto"/>
              <w:bottom w:val="single" w:sz="4" w:space="0" w:color="auto"/>
              <w:right w:val="single" w:sz="4" w:space="0" w:color="auto"/>
            </w:tcBorders>
            <w:noWrap/>
            <w:hideMark/>
          </w:tcPr>
          <w:p w14:paraId="458FC312" w14:textId="77777777" w:rsidR="00F75AA8" w:rsidRDefault="00F75AA8" w:rsidP="00F75AA8">
            <w:pPr>
              <w:pStyle w:val="Tabletext"/>
              <w:keepNext/>
              <w:rPr>
                <w:lang w:val="en-US"/>
              </w:rPr>
            </w:pPr>
            <w:r>
              <w:rPr>
                <w:lang w:val="en-US"/>
              </w:rPr>
              <w:t>Latitude* (deg.</w:t>
            </w:r>
            <w:r>
              <w:rPr>
                <w:i/>
                <w:iCs/>
                <w:lang w:val="en-US"/>
              </w:rPr>
              <w:t xml:space="preserve"> N</w:t>
            </w:r>
            <w:r>
              <w:rPr>
                <w:lang w:val="en-US"/>
              </w:rPr>
              <w:t>)</w:t>
            </w:r>
          </w:p>
        </w:tc>
        <w:tc>
          <w:tcPr>
            <w:tcW w:w="740" w:type="dxa"/>
            <w:tcBorders>
              <w:top w:val="single" w:sz="4" w:space="0" w:color="auto"/>
              <w:left w:val="single" w:sz="4" w:space="0" w:color="auto"/>
              <w:bottom w:val="single" w:sz="4" w:space="0" w:color="auto"/>
              <w:right w:val="single" w:sz="4" w:space="0" w:color="auto"/>
            </w:tcBorders>
            <w:vAlign w:val="center"/>
            <w:hideMark/>
          </w:tcPr>
          <w:p w14:paraId="373B664D" w14:textId="77777777" w:rsidR="00F75AA8" w:rsidRDefault="00F75AA8" w:rsidP="00F75AA8">
            <w:pPr>
              <w:pStyle w:val="Tabletext"/>
              <w:keepNext/>
              <w:jc w:val="center"/>
              <w:rPr>
                <w:lang w:val="en-US"/>
              </w:rPr>
            </w:pPr>
            <w:r>
              <w:rPr>
                <w:lang w:val="en-US"/>
              </w:rPr>
              <w:t>0</w:t>
            </w:r>
          </w:p>
        </w:tc>
        <w:tc>
          <w:tcPr>
            <w:tcW w:w="741" w:type="dxa"/>
            <w:tcBorders>
              <w:top w:val="single" w:sz="4" w:space="0" w:color="auto"/>
              <w:left w:val="single" w:sz="4" w:space="0" w:color="auto"/>
              <w:bottom w:val="single" w:sz="4" w:space="0" w:color="auto"/>
              <w:right w:val="single" w:sz="4" w:space="0" w:color="auto"/>
            </w:tcBorders>
            <w:vAlign w:val="center"/>
            <w:hideMark/>
          </w:tcPr>
          <w:p w14:paraId="7CD06CDD" w14:textId="77777777" w:rsidR="00F75AA8" w:rsidRDefault="00F75AA8" w:rsidP="00F75AA8">
            <w:pPr>
              <w:pStyle w:val="Tabletext"/>
              <w:keepNext/>
              <w:jc w:val="center"/>
              <w:rPr>
                <w:lang w:val="en-US"/>
              </w:rPr>
            </w:pPr>
            <w:r>
              <w:rPr>
                <w:lang w:val="en-US"/>
              </w:rPr>
              <w:t>± 30</w:t>
            </w:r>
          </w:p>
        </w:tc>
        <w:tc>
          <w:tcPr>
            <w:tcW w:w="742" w:type="dxa"/>
            <w:tcBorders>
              <w:top w:val="single" w:sz="4" w:space="0" w:color="auto"/>
              <w:left w:val="single" w:sz="4" w:space="0" w:color="auto"/>
              <w:bottom w:val="single" w:sz="4" w:space="0" w:color="auto"/>
              <w:right w:val="single" w:sz="4" w:space="0" w:color="auto"/>
            </w:tcBorders>
            <w:vAlign w:val="center"/>
            <w:hideMark/>
          </w:tcPr>
          <w:p w14:paraId="62ED52C5" w14:textId="77777777" w:rsidR="00F75AA8" w:rsidRDefault="00F75AA8" w:rsidP="00F75AA8">
            <w:pPr>
              <w:pStyle w:val="Tabletext"/>
              <w:keepNext/>
              <w:jc w:val="center"/>
              <w:rPr>
                <w:lang w:val="en-US"/>
              </w:rPr>
            </w:pPr>
            <w:r>
              <w:rPr>
                <w:lang w:val="en-US"/>
              </w:rPr>
              <w:t>± 61.8</w:t>
            </w:r>
          </w:p>
        </w:tc>
        <w:tc>
          <w:tcPr>
            <w:tcW w:w="740" w:type="dxa"/>
            <w:tcBorders>
              <w:top w:val="single" w:sz="4" w:space="0" w:color="auto"/>
              <w:left w:val="single" w:sz="4" w:space="0" w:color="auto"/>
              <w:bottom w:val="single" w:sz="4" w:space="0" w:color="auto"/>
              <w:right w:val="single" w:sz="4" w:space="0" w:color="auto"/>
            </w:tcBorders>
            <w:noWrap/>
            <w:vAlign w:val="center"/>
            <w:hideMark/>
          </w:tcPr>
          <w:p w14:paraId="458D2C67" w14:textId="77777777" w:rsidR="00F75AA8" w:rsidRDefault="00F75AA8" w:rsidP="00F75AA8">
            <w:pPr>
              <w:pStyle w:val="Tabletext"/>
              <w:keepNext/>
              <w:jc w:val="center"/>
              <w:rPr>
                <w:lang w:val="en-US"/>
              </w:rPr>
            </w:pPr>
            <w:r>
              <w:rPr>
                <w:lang w:val="en-US"/>
              </w:rPr>
              <w:t>0</w:t>
            </w:r>
          </w:p>
        </w:tc>
        <w:tc>
          <w:tcPr>
            <w:tcW w:w="741" w:type="dxa"/>
            <w:tcBorders>
              <w:top w:val="single" w:sz="4" w:space="0" w:color="auto"/>
              <w:left w:val="single" w:sz="4" w:space="0" w:color="auto"/>
              <w:bottom w:val="single" w:sz="4" w:space="0" w:color="auto"/>
              <w:right w:val="single" w:sz="4" w:space="0" w:color="auto"/>
            </w:tcBorders>
            <w:vAlign w:val="center"/>
            <w:hideMark/>
          </w:tcPr>
          <w:p w14:paraId="53ED4747" w14:textId="77777777" w:rsidR="00F75AA8" w:rsidRDefault="00F75AA8" w:rsidP="00F75AA8">
            <w:pPr>
              <w:pStyle w:val="Tabletext"/>
              <w:keepNext/>
              <w:jc w:val="center"/>
              <w:rPr>
                <w:lang w:val="en-US"/>
              </w:rPr>
            </w:pPr>
            <w:r>
              <w:rPr>
                <w:lang w:val="en-US"/>
              </w:rPr>
              <w:t>± 30</w:t>
            </w:r>
          </w:p>
        </w:tc>
        <w:tc>
          <w:tcPr>
            <w:tcW w:w="743" w:type="dxa"/>
            <w:tcBorders>
              <w:top w:val="single" w:sz="4" w:space="0" w:color="auto"/>
              <w:left w:val="single" w:sz="4" w:space="0" w:color="auto"/>
              <w:bottom w:val="single" w:sz="4" w:space="0" w:color="auto"/>
              <w:right w:val="single" w:sz="4" w:space="0" w:color="auto"/>
            </w:tcBorders>
            <w:vAlign w:val="center"/>
            <w:hideMark/>
          </w:tcPr>
          <w:p w14:paraId="50D46328" w14:textId="77777777" w:rsidR="00F75AA8" w:rsidRDefault="00F75AA8" w:rsidP="00F75AA8">
            <w:pPr>
              <w:pStyle w:val="Tabletext"/>
              <w:keepNext/>
              <w:jc w:val="center"/>
              <w:rPr>
                <w:lang w:val="en-US"/>
              </w:rPr>
            </w:pPr>
            <w:r>
              <w:rPr>
                <w:lang w:val="en-US"/>
              </w:rPr>
              <w:t>0</w:t>
            </w:r>
          </w:p>
        </w:tc>
        <w:tc>
          <w:tcPr>
            <w:tcW w:w="1198" w:type="dxa"/>
            <w:tcBorders>
              <w:top w:val="single" w:sz="4" w:space="0" w:color="auto"/>
              <w:left w:val="single" w:sz="4" w:space="0" w:color="auto"/>
              <w:bottom w:val="single" w:sz="4" w:space="0" w:color="auto"/>
              <w:right w:val="single" w:sz="4" w:space="0" w:color="auto"/>
            </w:tcBorders>
            <w:vAlign w:val="center"/>
            <w:hideMark/>
          </w:tcPr>
          <w:p w14:paraId="7EECD2BD" w14:textId="77777777" w:rsidR="00F75AA8" w:rsidRDefault="00F75AA8" w:rsidP="00F75AA8">
            <w:pPr>
              <w:pStyle w:val="Tabletext"/>
              <w:keepNext/>
              <w:jc w:val="center"/>
              <w:rPr>
                <w:lang w:val="en-US"/>
              </w:rPr>
            </w:pPr>
            <w:r>
              <w:rPr>
                <w:lang w:val="en-US"/>
              </w:rPr>
              <w:t>Lat</w:t>
            </w:r>
          </w:p>
        </w:tc>
      </w:tr>
      <w:tr w:rsidR="00F75AA8" w14:paraId="131216D8" w14:textId="77777777" w:rsidTr="00F75AA8">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hideMark/>
          </w:tcPr>
          <w:p w14:paraId="481E1E9E" w14:textId="77777777" w:rsidR="00F75AA8" w:rsidRDefault="00F75AA8" w:rsidP="00F75AA8">
            <w:pPr>
              <w:pStyle w:val="Tabletext"/>
              <w:keepNext/>
              <w:jc w:val="center"/>
              <w:rPr>
                <w:lang w:val="en-US"/>
              </w:rPr>
            </w:pPr>
            <w:r>
              <w:rPr>
                <w:lang w:val="en-US"/>
              </w:rPr>
              <w:t>2.5</w:t>
            </w:r>
          </w:p>
        </w:tc>
        <w:tc>
          <w:tcPr>
            <w:tcW w:w="3389" w:type="dxa"/>
            <w:tcBorders>
              <w:top w:val="single" w:sz="4" w:space="0" w:color="auto"/>
              <w:left w:val="single" w:sz="4" w:space="0" w:color="auto"/>
              <w:bottom w:val="single" w:sz="4" w:space="0" w:color="auto"/>
              <w:right w:val="single" w:sz="4" w:space="0" w:color="auto"/>
            </w:tcBorders>
            <w:noWrap/>
            <w:hideMark/>
          </w:tcPr>
          <w:p w14:paraId="46897973" w14:textId="77777777" w:rsidR="00F75AA8" w:rsidRDefault="00F75AA8" w:rsidP="00F75AA8">
            <w:pPr>
              <w:pStyle w:val="Tabletext"/>
              <w:keepNext/>
              <w:rPr>
                <w:lang w:val="en-US"/>
              </w:rPr>
            </w:pPr>
            <w:r>
              <w:rPr>
                <w:lang w:val="en-US"/>
              </w:rPr>
              <w:t xml:space="preserve">ES noise temperature (K) </w:t>
            </w:r>
          </w:p>
        </w:tc>
        <w:tc>
          <w:tcPr>
            <w:tcW w:w="4447" w:type="dxa"/>
            <w:gridSpan w:val="6"/>
            <w:tcBorders>
              <w:top w:val="single" w:sz="4" w:space="0" w:color="auto"/>
              <w:left w:val="single" w:sz="4" w:space="0" w:color="auto"/>
              <w:bottom w:val="single" w:sz="4" w:space="0" w:color="auto"/>
              <w:right w:val="single" w:sz="4" w:space="0" w:color="auto"/>
            </w:tcBorders>
            <w:vAlign w:val="center"/>
            <w:hideMark/>
          </w:tcPr>
          <w:p w14:paraId="230519C1" w14:textId="77777777" w:rsidR="00F75AA8" w:rsidRDefault="00F75AA8" w:rsidP="00F75AA8">
            <w:pPr>
              <w:pStyle w:val="Tabletext"/>
              <w:keepNext/>
              <w:jc w:val="center"/>
              <w:rPr>
                <w:lang w:val="en-US"/>
              </w:rPr>
            </w:pPr>
            <w:r>
              <w:rPr>
                <w:lang w:val="en-US"/>
              </w:rPr>
              <w:t>340</w:t>
            </w:r>
          </w:p>
        </w:tc>
        <w:tc>
          <w:tcPr>
            <w:tcW w:w="1198" w:type="dxa"/>
            <w:tcBorders>
              <w:top w:val="single" w:sz="4" w:space="0" w:color="auto"/>
              <w:left w:val="single" w:sz="4" w:space="0" w:color="auto"/>
              <w:bottom w:val="single" w:sz="4" w:space="0" w:color="auto"/>
              <w:right w:val="single" w:sz="4" w:space="0" w:color="auto"/>
            </w:tcBorders>
            <w:vAlign w:val="center"/>
            <w:hideMark/>
          </w:tcPr>
          <w:p w14:paraId="15B9C6F3" w14:textId="77777777" w:rsidR="00F75AA8" w:rsidRDefault="00F75AA8" w:rsidP="00F75AA8">
            <w:pPr>
              <w:pStyle w:val="Tabletext"/>
              <w:keepNext/>
              <w:jc w:val="center"/>
              <w:rPr>
                <w:lang w:val="en-US"/>
              </w:rPr>
            </w:pPr>
            <w:r>
              <w:rPr>
                <w:i/>
                <w:iCs/>
                <w:lang w:val="en-US"/>
              </w:rPr>
              <w:t>T</w:t>
            </w:r>
          </w:p>
        </w:tc>
      </w:tr>
      <w:tr w:rsidR="00F75AA8" w14:paraId="1EFF40E9" w14:textId="77777777" w:rsidTr="00F75AA8">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hideMark/>
          </w:tcPr>
          <w:p w14:paraId="380329A5" w14:textId="77777777" w:rsidR="00F75AA8" w:rsidRDefault="00F75AA8" w:rsidP="00F75AA8">
            <w:pPr>
              <w:pStyle w:val="Tabletext"/>
              <w:keepNext/>
              <w:jc w:val="center"/>
              <w:rPr>
                <w:lang w:val="en-US"/>
              </w:rPr>
            </w:pPr>
            <w:r>
              <w:rPr>
                <w:lang w:val="en-US"/>
              </w:rPr>
              <w:t>2.6</w:t>
            </w:r>
          </w:p>
        </w:tc>
        <w:tc>
          <w:tcPr>
            <w:tcW w:w="3389" w:type="dxa"/>
            <w:tcBorders>
              <w:top w:val="single" w:sz="4" w:space="0" w:color="auto"/>
              <w:left w:val="single" w:sz="4" w:space="0" w:color="auto"/>
              <w:bottom w:val="single" w:sz="4" w:space="0" w:color="auto"/>
              <w:right w:val="single" w:sz="4" w:space="0" w:color="auto"/>
            </w:tcBorders>
            <w:noWrap/>
            <w:hideMark/>
          </w:tcPr>
          <w:p w14:paraId="6C617C3A" w14:textId="77777777" w:rsidR="00F75AA8" w:rsidRDefault="00F75AA8" w:rsidP="00F75AA8">
            <w:pPr>
              <w:pStyle w:val="Tabletext"/>
              <w:keepNext/>
              <w:rPr>
                <w:lang w:val="en-US"/>
              </w:rPr>
            </w:pPr>
            <w:r>
              <w:rPr>
                <w:lang w:val="en-US"/>
              </w:rPr>
              <w:t>0.01% rain rate (mm/hr)</w:t>
            </w:r>
          </w:p>
        </w:tc>
        <w:tc>
          <w:tcPr>
            <w:tcW w:w="4447" w:type="dxa"/>
            <w:gridSpan w:val="6"/>
            <w:tcBorders>
              <w:top w:val="single" w:sz="4" w:space="0" w:color="auto"/>
              <w:left w:val="single" w:sz="4" w:space="0" w:color="auto"/>
              <w:bottom w:val="single" w:sz="4" w:space="0" w:color="auto"/>
              <w:right w:val="single" w:sz="4" w:space="0" w:color="auto"/>
            </w:tcBorders>
            <w:vAlign w:val="center"/>
            <w:hideMark/>
          </w:tcPr>
          <w:p w14:paraId="72E79C60" w14:textId="77777777" w:rsidR="00F75AA8" w:rsidRDefault="00F75AA8" w:rsidP="00F75AA8">
            <w:pPr>
              <w:pStyle w:val="Tabletext"/>
              <w:keepNext/>
              <w:jc w:val="center"/>
              <w:rPr>
                <w:lang w:val="en-US"/>
              </w:rPr>
            </w:pPr>
            <w:r>
              <w:rPr>
                <w:lang w:val="en-US"/>
              </w:rPr>
              <w:t>10, 50, 100</w:t>
            </w:r>
          </w:p>
        </w:tc>
        <w:tc>
          <w:tcPr>
            <w:tcW w:w="1198" w:type="dxa"/>
            <w:tcBorders>
              <w:top w:val="single" w:sz="4" w:space="0" w:color="auto"/>
              <w:left w:val="single" w:sz="4" w:space="0" w:color="auto"/>
              <w:bottom w:val="single" w:sz="4" w:space="0" w:color="auto"/>
              <w:right w:val="single" w:sz="4" w:space="0" w:color="auto"/>
            </w:tcBorders>
            <w:vAlign w:val="center"/>
            <w:hideMark/>
          </w:tcPr>
          <w:p w14:paraId="3A6710E0" w14:textId="77777777" w:rsidR="00F75AA8" w:rsidRDefault="00F75AA8" w:rsidP="00F75AA8">
            <w:pPr>
              <w:pStyle w:val="Tabletext"/>
              <w:keepNext/>
              <w:jc w:val="center"/>
              <w:rPr>
                <w:lang w:val="en-US"/>
              </w:rPr>
            </w:pPr>
            <w:r>
              <w:rPr>
                <w:i/>
                <w:iCs/>
                <w:lang w:val="en-US"/>
              </w:rPr>
              <w:t>R</w:t>
            </w:r>
            <w:r>
              <w:rPr>
                <w:vertAlign w:val="subscript"/>
                <w:lang w:val="en-US"/>
              </w:rPr>
              <w:t>0.01</w:t>
            </w:r>
          </w:p>
        </w:tc>
      </w:tr>
      <w:tr w:rsidR="00F75AA8" w14:paraId="33E007D0" w14:textId="77777777" w:rsidTr="00F75AA8">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hideMark/>
          </w:tcPr>
          <w:p w14:paraId="4169F4D3" w14:textId="77777777" w:rsidR="00F75AA8" w:rsidRDefault="00F75AA8" w:rsidP="00F75AA8">
            <w:pPr>
              <w:pStyle w:val="Tabletext"/>
              <w:keepNext/>
              <w:jc w:val="center"/>
              <w:rPr>
                <w:lang w:val="en-US"/>
              </w:rPr>
            </w:pPr>
            <w:r>
              <w:rPr>
                <w:lang w:val="en-US"/>
              </w:rPr>
              <w:t>2.7</w:t>
            </w:r>
          </w:p>
        </w:tc>
        <w:tc>
          <w:tcPr>
            <w:tcW w:w="3389" w:type="dxa"/>
            <w:tcBorders>
              <w:top w:val="single" w:sz="4" w:space="0" w:color="auto"/>
              <w:left w:val="single" w:sz="4" w:space="0" w:color="auto"/>
              <w:bottom w:val="single" w:sz="4" w:space="0" w:color="auto"/>
              <w:right w:val="single" w:sz="4" w:space="0" w:color="auto"/>
            </w:tcBorders>
            <w:noWrap/>
            <w:hideMark/>
          </w:tcPr>
          <w:p w14:paraId="18E215C0" w14:textId="77777777" w:rsidR="00F75AA8" w:rsidRDefault="00F75AA8" w:rsidP="00F75AA8">
            <w:pPr>
              <w:pStyle w:val="Tabletext"/>
              <w:keepNext/>
              <w:rPr>
                <w:lang w:val="en-US"/>
              </w:rPr>
            </w:pPr>
            <w:r>
              <w:rPr>
                <w:lang w:val="en-US"/>
              </w:rPr>
              <w:t>Height of ES above mean sea level (m)</w:t>
            </w:r>
          </w:p>
        </w:tc>
        <w:tc>
          <w:tcPr>
            <w:tcW w:w="4447" w:type="dxa"/>
            <w:gridSpan w:val="6"/>
            <w:tcBorders>
              <w:top w:val="single" w:sz="4" w:space="0" w:color="auto"/>
              <w:left w:val="single" w:sz="4" w:space="0" w:color="auto"/>
              <w:bottom w:val="single" w:sz="4" w:space="0" w:color="auto"/>
              <w:right w:val="single" w:sz="4" w:space="0" w:color="auto"/>
            </w:tcBorders>
            <w:vAlign w:val="center"/>
            <w:hideMark/>
          </w:tcPr>
          <w:p w14:paraId="34692B16" w14:textId="77777777" w:rsidR="00F75AA8" w:rsidRDefault="00F75AA8" w:rsidP="00F75AA8">
            <w:pPr>
              <w:pStyle w:val="Tabletext"/>
              <w:keepNext/>
              <w:jc w:val="center"/>
              <w:rPr>
                <w:lang w:val="en-US"/>
              </w:rPr>
            </w:pPr>
            <w:r>
              <w:rPr>
                <w:lang w:val="en-US"/>
              </w:rPr>
              <w:t>0, 500, 1 000</w:t>
            </w:r>
          </w:p>
        </w:tc>
        <w:tc>
          <w:tcPr>
            <w:tcW w:w="1198" w:type="dxa"/>
            <w:tcBorders>
              <w:top w:val="single" w:sz="4" w:space="0" w:color="auto"/>
              <w:left w:val="single" w:sz="4" w:space="0" w:color="auto"/>
              <w:bottom w:val="single" w:sz="4" w:space="0" w:color="auto"/>
              <w:right w:val="single" w:sz="4" w:space="0" w:color="auto"/>
            </w:tcBorders>
            <w:vAlign w:val="center"/>
            <w:hideMark/>
          </w:tcPr>
          <w:p w14:paraId="41A6B7A5" w14:textId="77777777" w:rsidR="00F75AA8" w:rsidRDefault="00F75AA8" w:rsidP="00F75AA8">
            <w:pPr>
              <w:pStyle w:val="Tabletext"/>
              <w:keepNext/>
              <w:jc w:val="center"/>
              <w:rPr>
                <w:lang w:val="en-US"/>
              </w:rPr>
            </w:pPr>
            <w:r>
              <w:rPr>
                <w:i/>
                <w:iCs/>
                <w:lang w:val="en-US"/>
              </w:rPr>
              <w:t>h</w:t>
            </w:r>
            <w:r>
              <w:rPr>
                <w:i/>
                <w:iCs/>
                <w:vertAlign w:val="subscript"/>
                <w:lang w:val="en-US"/>
              </w:rPr>
              <w:t>ES</w:t>
            </w:r>
          </w:p>
        </w:tc>
      </w:tr>
      <w:tr w:rsidR="00F75AA8" w14:paraId="756E35DC" w14:textId="77777777" w:rsidTr="00F75AA8">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hideMark/>
          </w:tcPr>
          <w:p w14:paraId="34988C5B" w14:textId="77777777" w:rsidR="00F75AA8" w:rsidRDefault="00F75AA8" w:rsidP="00F75AA8">
            <w:pPr>
              <w:pStyle w:val="Tabletext"/>
              <w:keepNext/>
              <w:jc w:val="center"/>
              <w:rPr>
                <w:lang w:val="en-US"/>
              </w:rPr>
            </w:pPr>
            <w:r>
              <w:rPr>
                <w:lang w:val="en-US"/>
              </w:rPr>
              <w:t>2.8</w:t>
            </w:r>
          </w:p>
        </w:tc>
        <w:tc>
          <w:tcPr>
            <w:tcW w:w="3389" w:type="dxa"/>
            <w:tcBorders>
              <w:top w:val="single" w:sz="4" w:space="0" w:color="auto"/>
              <w:left w:val="single" w:sz="4" w:space="0" w:color="auto"/>
              <w:bottom w:val="single" w:sz="4" w:space="0" w:color="auto"/>
              <w:right w:val="single" w:sz="4" w:space="0" w:color="auto"/>
            </w:tcBorders>
            <w:noWrap/>
            <w:hideMark/>
          </w:tcPr>
          <w:p w14:paraId="5B4D5812" w14:textId="77777777" w:rsidR="00F75AA8" w:rsidRDefault="00F75AA8" w:rsidP="00F75AA8">
            <w:pPr>
              <w:pStyle w:val="Tabletext"/>
              <w:keepNext/>
              <w:rPr>
                <w:lang w:val="en-US"/>
              </w:rPr>
            </w:pPr>
            <w:r>
              <w:rPr>
                <w:lang w:val="en-US"/>
              </w:rPr>
              <w:t>Threshold</w:t>
            </w:r>
            <w:r>
              <w:rPr>
                <w:i/>
                <w:iCs/>
                <w:lang w:val="en-US"/>
              </w:rPr>
              <w:t xml:space="preserve"> C</w:t>
            </w:r>
            <w:r>
              <w:rPr>
                <w:lang w:val="en-US"/>
              </w:rPr>
              <w:t>/</w:t>
            </w:r>
            <w:r>
              <w:rPr>
                <w:i/>
                <w:iCs/>
                <w:lang w:val="en-US"/>
              </w:rPr>
              <w:t>N</w:t>
            </w:r>
            <w:r>
              <w:rPr>
                <w:lang w:val="en-US"/>
              </w:rPr>
              <w:t xml:space="preserve"> (dB)</w:t>
            </w:r>
          </w:p>
        </w:tc>
        <w:tc>
          <w:tcPr>
            <w:tcW w:w="4447" w:type="dxa"/>
            <w:gridSpan w:val="6"/>
            <w:tcBorders>
              <w:top w:val="single" w:sz="4" w:space="0" w:color="auto"/>
              <w:left w:val="single" w:sz="4" w:space="0" w:color="auto"/>
              <w:bottom w:val="single" w:sz="4" w:space="0" w:color="auto"/>
              <w:right w:val="single" w:sz="4" w:space="0" w:color="auto"/>
            </w:tcBorders>
            <w:vAlign w:val="center"/>
            <w:hideMark/>
          </w:tcPr>
          <w:p w14:paraId="4138A2A6" w14:textId="77777777" w:rsidR="00F75AA8" w:rsidRDefault="00F75AA8" w:rsidP="00F75AA8">
            <w:pPr>
              <w:pStyle w:val="Tabletext"/>
              <w:keepNext/>
              <w:jc w:val="center"/>
              <w:rPr>
                <w:lang w:val="en-US"/>
              </w:rPr>
            </w:pPr>
            <w:r>
              <w:rPr>
                <w:lang w:val="en-US"/>
              </w:rPr>
              <w:t>−2.5, 2.5, 5, 10</w:t>
            </w:r>
          </w:p>
        </w:tc>
        <w:tc>
          <w:tcPr>
            <w:tcW w:w="1198" w:type="dxa"/>
            <w:tcBorders>
              <w:top w:val="single" w:sz="4" w:space="0" w:color="auto"/>
              <w:left w:val="single" w:sz="4" w:space="0" w:color="auto"/>
              <w:bottom w:val="single" w:sz="4" w:space="0" w:color="auto"/>
              <w:right w:val="single" w:sz="4" w:space="0" w:color="auto"/>
            </w:tcBorders>
            <w:vAlign w:val="center"/>
            <w:hideMark/>
          </w:tcPr>
          <w:p w14:paraId="34C49AAA" w14:textId="77777777" w:rsidR="00F75AA8" w:rsidRDefault="000D491A" w:rsidP="00F75AA8">
            <w:pPr>
              <w:pStyle w:val="Tabletext"/>
              <w:keepNext/>
              <w:jc w:val="center"/>
              <w:rPr>
                <w:lang w:val="en-US"/>
              </w:rPr>
            </w:pPr>
            <w:r>
              <w:rPr>
                <w:noProof/>
                <w:lang w:val="en-US"/>
              </w:rPr>
              <w:pict w14:anchorId="140B66AF">
                <v:rect id="Rectangle 21653" o:spid="_x0000_s2050" style="position:absolute;left:0;text-align:left;margin-left:0;margin-top:0;width:50pt;height:50pt;z-index:251716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" filled="f" stroked="f">
                  <o:lock v:ext="edit" aspectratio="t" selection="t"/>
                </v:rect>
              </w:pict>
            </w:r>
            <w:r>
              <w:rPr>
                <w:noProof/>
                <w:lang w:val="en-US"/>
              </w:rPr>
              <w:pict w14:anchorId="146F083B">
                <v:rect id="Rectangle 21652" o:spid="_x0000_s2089" style="position:absolute;left:0;text-align:left;margin-left:0;margin-top:0;width:50pt;height:50pt;z-index:251713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FVeOU7rAQAAzAMAAA4AAAAAAAAAAAAAAAAALgIAAGRycy9lMm9Eb2MueG1sUEsB&#10;Ai0AFAAGAAgAAAAhAIZbh9XYAAAABQEAAA8AAAAAAAAAAAAAAAAARQQAAGRycy9kb3ducmV2Lnht&#10;bFBLBQYAAAAABAAEAPMAAABKBQAAAAA=&#10;" filled="f" stroked="f">
                  <o:lock v:ext="edit" aspectratio="t" selection="t"/>
                </v:rect>
              </w:pict>
            </w:r>
            <w:r>
              <w:rPr>
                <w:noProof/>
                <w:lang w:val="en-US"/>
              </w:rPr>
              <w:pict w14:anchorId="029B80AA">
                <v:rect id="Rectangle 21651" o:spid="_x0000_s2088" style="position:absolute;left:0;text-align:left;margin-left:0;margin-top:0;width:50pt;height:50pt;z-index:251714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AEhVLXrAQAAzAMAAA4AAAAAAAAAAAAAAAAALgIAAGRycy9lMm9Eb2MueG1sUEsB&#10;Ai0AFAAGAAgAAAAhAIZbh9XYAAAABQEAAA8AAAAAAAAAAAAAAAAARQQAAGRycy9kb3ducmV2Lnht&#10;bFBLBQYAAAAABAAEAPMAAABKBQAAAAA=&#10;" filled="f" stroked="f">
                  <o:lock v:ext="edit" aspectratio="t" selection="t"/>
                </v:rect>
              </w:pict>
            </w:r>
            <w:r>
              <w:rPr>
                <w:noProof/>
                <w:lang w:val="en-US"/>
              </w:rPr>
              <w:pict w14:anchorId="22A39E96">
                <v:rect id="Rectangle 21650" o:spid="_x0000_s2087" style="position:absolute;left:0;text-align:left;margin-left:0;margin-top:0;width:50pt;height:50pt;z-index:251715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M0Lj+PrAQAAzAMAAA4AAAAAAAAAAAAAAAAALgIAAGRycy9lMm9Eb2MueG1sUEsB&#10;Ai0AFAAGAAgAAAAhAIZbh9XYAAAABQEAAA8AAAAAAAAAAAAAAAAARQQAAGRycy9kb3ducmV2Lnht&#10;bFBLBQYAAAAABAAEAPMAAABKBQAAAAA=&#10;" filled="f" stroked="f">
                  <o:lock v:ext="edit" aspectratio="t" selection="t"/>
                </v:rect>
              </w:pict>
            </w:r>
            <w:r w:rsidR="00F75AA8">
              <w:rPr>
                <w:position w:val="-32"/>
                <w:lang w:val="en-US"/>
              </w:rPr>
              <w:object w:dxaOrig="720" w:dyaOrig="570" w14:anchorId="7A07B1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17" o:spid="_x0000_i1025" type="#_x0000_t75" style="width:38.5pt;height:29pt" o:ole="">
                  <v:imagedata r:id="rId14" o:title=""/>
                </v:shape>
                <o:OLEObject Type="Embed" ProgID="Equation.DSMT4" ShapeID="shape17" DrawAspect="Content" ObjectID="_1757225644" r:id="rId15"/>
              </w:object>
            </w:r>
            <w:r>
              <w:rPr>
                <w:noProof/>
                <w:lang w:val="en-US"/>
              </w:rPr>
              <w:pict w14:anchorId="143B165D">
                <v:rect id="Rectangle 21649" o:spid="_x0000_s2085" style="position:absolute;left:0;text-align:left;margin-left:0;margin-top:0;width:50pt;height:50pt;z-index:251717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ATKJr87AEAAMwDAAAOAAAAAAAAAAAAAAAAAC4CAABkcnMvZTJvRG9jLnhtbFBL&#10;AQItABQABgAIAAAAIQCGW4fV2AAAAAUBAAAPAAAAAAAAAAAAAAAAAEYEAABkcnMvZG93bnJldi54&#10;bWxQSwUGAAAAAAQABADzAAAASwUAAAAA&#10;" filled="f" stroked="f">
                  <o:lock v:ext="edit" aspectratio="t" selection="t"/>
                </v:rect>
              </w:pict>
            </w:r>
          </w:p>
        </w:tc>
      </w:tr>
      <w:tr w:rsidR="00362FAF" w14:paraId="52A9DD4C" w14:textId="77777777" w:rsidTr="00F75AA8">
        <w:trPr>
          <w:gridAfter w:val="1"/>
          <w:wAfter w:w="25" w:type="dxa"/>
          <w:jc w:val="center"/>
        </w:trPr>
        <w:tc>
          <w:tcPr>
            <w:tcW w:w="580" w:type="dxa"/>
            <w:tcBorders>
              <w:top w:val="single" w:sz="4" w:space="0" w:color="auto"/>
              <w:left w:val="single" w:sz="4" w:space="0" w:color="auto"/>
              <w:bottom w:val="single" w:sz="4" w:space="0" w:color="auto"/>
              <w:right w:val="single" w:sz="4" w:space="0" w:color="auto"/>
            </w:tcBorders>
            <w:noWrap/>
          </w:tcPr>
          <w:p w14:paraId="20152B6A" w14:textId="77777777" w:rsidR="00362FAF" w:rsidRDefault="00362FAF" w:rsidP="00362FAF">
            <w:pPr>
              <w:pStyle w:val="Tabletext"/>
              <w:keepNext/>
              <w:jc w:val="center"/>
              <w:rPr>
                <w:lang w:val="en-US"/>
              </w:rPr>
            </w:pPr>
            <w:ins w:id="49" w:author="Magnier Florence" w:date="2022-03-31T16:35:00Z">
              <w:r w:rsidRPr="00C65F4D">
                <w:rPr>
                  <w:lang w:val="en-US"/>
                </w:rPr>
                <w:t>2.9</w:t>
              </w:r>
            </w:ins>
          </w:p>
        </w:tc>
        <w:tc>
          <w:tcPr>
            <w:tcW w:w="3389" w:type="dxa"/>
            <w:tcBorders>
              <w:top w:val="single" w:sz="4" w:space="0" w:color="auto"/>
              <w:left w:val="single" w:sz="4" w:space="0" w:color="auto"/>
              <w:bottom w:val="single" w:sz="4" w:space="0" w:color="auto"/>
              <w:right w:val="single" w:sz="4" w:space="0" w:color="auto"/>
            </w:tcBorders>
            <w:noWrap/>
          </w:tcPr>
          <w:p w14:paraId="672F49F6" w14:textId="77777777" w:rsidR="00362FAF" w:rsidRDefault="00362FAF" w:rsidP="00362FAF">
            <w:pPr>
              <w:pStyle w:val="Tabletext"/>
              <w:keepNext/>
              <w:rPr>
                <w:lang w:val="en-US"/>
              </w:rPr>
            </w:pPr>
            <w:ins w:id="50" w:author="author" w:date="2022-05-18T22:34:00Z">
              <w:r>
                <w:rPr>
                  <w:lang w:val="en-US"/>
                </w:rPr>
                <w:t>P</w:t>
              </w:r>
            </w:ins>
            <w:ins w:id="51" w:author="author" w:date="2022-05-18T22:30:00Z">
              <w:r>
                <w:rPr>
                  <w:lang w:val="en-US"/>
                </w:rPr>
                <w:t>robability of non-zero rain attenuation</w:t>
              </w:r>
            </w:ins>
          </w:p>
        </w:tc>
        <w:tc>
          <w:tcPr>
            <w:tcW w:w="4447" w:type="dxa"/>
            <w:gridSpan w:val="6"/>
            <w:tcBorders>
              <w:top w:val="single" w:sz="4" w:space="0" w:color="auto"/>
              <w:left w:val="single" w:sz="4" w:space="0" w:color="auto"/>
              <w:bottom w:val="single" w:sz="4" w:space="0" w:color="auto"/>
              <w:right w:val="single" w:sz="4" w:space="0" w:color="auto"/>
            </w:tcBorders>
            <w:vAlign w:val="center"/>
          </w:tcPr>
          <w:p w14:paraId="1C355503" w14:textId="77777777" w:rsidR="00362FAF" w:rsidRDefault="00362FAF" w:rsidP="00362FAF">
            <w:pPr>
              <w:pStyle w:val="Tabletext"/>
              <w:keepNext/>
              <w:jc w:val="center"/>
              <w:rPr>
                <w:lang w:val="en-US"/>
              </w:rPr>
            </w:pPr>
            <w:ins w:id="52" w:author="Magnier Florence" w:date="2022-03-31T16:35:00Z">
              <w:r w:rsidRPr="00C65F4D">
                <w:rPr>
                  <w:lang w:val="en-US"/>
                </w:rPr>
                <w:t>10</w:t>
              </w:r>
            </w:ins>
          </w:p>
        </w:tc>
        <w:tc>
          <w:tcPr>
            <w:tcW w:w="1198" w:type="dxa"/>
            <w:tcBorders>
              <w:top w:val="single" w:sz="4" w:space="0" w:color="auto"/>
              <w:left w:val="single" w:sz="4" w:space="0" w:color="auto"/>
              <w:bottom w:val="single" w:sz="4" w:space="0" w:color="auto"/>
              <w:right w:val="single" w:sz="4" w:space="0" w:color="auto"/>
            </w:tcBorders>
            <w:vAlign w:val="center"/>
          </w:tcPr>
          <w:p w14:paraId="450B041E" w14:textId="77777777" w:rsidR="00362FAF" w:rsidRDefault="00362FAF" w:rsidP="00362FAF">
            <w:pPr>
              <w:pStyle w:val="Tabletext"/>
              <w:keepNext/>
              <w:jc w:val="center"/>
              <w:rPr>
                <w:noProof/>
                <w:lang w:val="en-US"/>
              </w:rPr>
            </w:pPr>
            <w:ins w:id="53" w:author="Magnier Florence" w:date="2022-03-31T16:35:00Z">
              <w:r w:rsidRPr="00C65F4D">
                <w:rPr>
                  <w:i/>
                  <w:iCs/>
                </w:rPr>
                <w:t>p</w:t>
              </w:r>
              <w:r w:rsidRPr="00C65F4D">
                <w:rPr>
                  <w:i/>
                  <w:iCs/>
                  <w:vertAlign w:val="subscript"/>
                </w:rPr>
                <w:t xml:space="preserve">max  </w:t>
              </w:r>
              <w:r w:rsidRPr="00C65F4D">
                <w:rPr>
                  <w:lang w:val="en-US"/>
                </w:rPr>
                <w:t>(%)</w:t>
              </w:r>
            </w:ins>
          </w:p>
        </w:tc>
      </w:tr>
      <w:tr w:rsidR="00362FAF" w14:paraId="101A201B" w14:textId="77777777" w:rsidTr="00F75AA8">
        <w:trPr>
          <w:jc w:val="center"/>
        </w:trPr>
        <w:tc>
          <w:tcPr>
            <w:tcW w:w="9639" w:type="dxa"/>
            <w:gridSpan w:val="10"/>
            <w:noWrap/>
            <w:tcMar>
              <w:top w:w="0" w:type="dxa"/>
              <w:left w:w="57" w:type="dxa"/>
              <w:bottom w:w="0" w:type="dxa"/>
              <w:right w:w="28" w:type="dxa"/>
            </w:tcMar>
            <w:hideMark/>
          </w:tcPr>
          <w:p w14:paraId="599B83C0" w14:textId="77777777" w:rsidR="00362FAF" w:rsidRDefault="00362FAF" w:rsidP="00362FAF">
            <w:pPr>
              <w:pStyle w:val="Tablelegend"/>
              <w:rPr>
                <w:lang w:val="en-US"/>
              </w:rPr>
            </w:pPr>
            <w:r>
              <w:rPr>
                <w:lang w:val="en-US"/>
              </w:rPr>
              <w:t xml:space="preserve">NOTE – For items 2.2, 2.3 and 2.4, these three groups of data are be considered as unique sets of data to be used in the larger, overall set of total possible permutations. For example, 20 degrees of elevation angle will consider three different latitudes of 0, 30 and 61.8 degrees while 90 degrees of elevation will only consider a latitude of 0 degrees and one possible rain height 5 km. The above parameters are chosen as representative propagation parameters for purposes </w:t>
            </w:r>
            <w:r>
              <w:rPr>
                <w:lang w:val="en-US"/>
              </w:rPr>
              <w:lastRenderedPageBreak/>
              <w:t xml:space="preserve">of calculations of precipitation fade statistics. These precipitation fades are representative of other geographic locations. </w:t>
            </w:r>
          </w:p>
          <w:p w14:paraId="3E1A401B" w14:textId="77777777" w:rsidR="00362FAF" w:rsidRDefault="00362FAF" w:rsidP="00362FAF">
            <w:pPr>
              <w:pStyle w:val="Tablelegend"/>
              <w:rPr>
                <w:position w:val="-24"/>
                <w:lang w:val="en-US" w:eastAsia="zh-CN"/>
              </w:rPr>
            </w:pPr>
            <w:r>
              <w:rPr>
                <w:lang w:val="en-US"/>
              </w:rPr>
              <w:t>*</w:t>
            </w:r>
            <w:r>
              <w:rPr>
                <w:lang w:val="en-US"/>
              </w:rPr>
              <w:tab/>
              <w:t>Latitude is evaluated as a single value representing the absolute value of the latitude</w:t>
            </w:r>
          </w:p>
        </w:tc>
      </w:tr>
    </w:tbl>
    <w:p w14:paraId="554E6C8C" w14:textId="77777777" w:rsidR="00F75AA8" w:rsidRDefault="00F75AA8" w:rsidP="00F75AA8"/>
    <w:p w14:paraId="3CA70E4D" w14:textId="77777777" w:rsidR="00F75AA8" w:rsidRDefault="00F75AA8" w:rsidP="00F75AA8"/>
    <w:p w14:paraId="6FDC78D6" w14:textId="77777777" w:rsidR="00F75AA8" w:rsidRDefault="00F75AA8" w:rsidP="00F75AA8"/>
    <w:p w14:paraId="781493EA" w14:textId="77777777" w:rsidR="00F75AA8" w:rsidRDefault="00F75AA8" w:rsidP="00F75AA8"/>
    <w:p w14:paraId="487B60AF" w14:textId="77777777" w:rsidR="00F75AA8" w:rsidRDefault="00F75AA8" w:rsidP="00F75AA8">
      <w:pPr>
        <w:pStyle w:val="TableNo"/>
      </w:pPr>
      <w:r>
        <w:t>Table 2</w:t>
      </w:r>
    </w:p>
    <w:p w14:paraId="4038E9F9" w14:textId="77777777" w:rsidR="00F75AA8" w:rsidRDefault="00F75AA8" w:rsidP="00F75AA8">
      <w:pPr>
        <w:pStyle w:val="Tabletitle"/>
      </w:pPr>
      <w:r>
        <w:t>Parameters of generic GSO reference links to be used in examination of the uplink (Earth-to-space) impact</w:t>
      </w:r>
      <w:r>
        <w:br/>
        <w:t>from any one non-GSO system</w:t>
      </w:r>
    </w:p>
    <w:tbl>
      <w:tblPr>
        <w:tblW w:w="9639" w:type="dxa"/>
        <w:jc w:val="center"/>
        <w:tblLayout w:type="fixed"/>
        <w:tblLook w:val="04A0" w:firstRow="1" w:lastRow="0" w:firstColumn="1" w:lastColumn="0" w:noHBand="0" w:noVBand="1"/>
      </w:tblPr>
      <w:tblGrid>
        <w:gridCol w:w="594"/>
        <w:gridCol w:w="3422"/>
        <w:gridCol w:w="1124"/>
        <w:gridCol w:w="1125"/>
        <w:gridCol w:w="1124"/>
        <w:gridCol w:w="1125"/>
        <w:gridCol w:w="1125"/>
      </w:tblGrid>
      <w:tr w:rsidR="00F75AA8" w14:paraId="575E2F90" w14:textId="77777777" w:rsidTr="00F75AA8">
        <w:trPr>
          <w:cantSplit/>
          <w:jc w:val="center"/>
        </w:trPr>
        <w:tc>
          <w:tcPr>
            <w:tcW w:w="623" w:type="dxa"/>
            <w:tcBorders>
              <w:top w:val="single" w:sz="4" w:space="0" w:color="auto"/>
              <w:left w:val="single" w:sz="4" w:space="0" w:color="auto"/>
              <w:bottom w:val="single" w:sz="4" w:space="0" w:color="auto"/>
              <w:right w:val="single" w:sz="4" w:space="0" w:color="auto"/>
            </w:tcBorders>
            <w:noWrap/>
            <w:vAlign w:val="bottom"/>
            <w:hideMark/>
          </w:tcPr>
          <w:p w14:paraId="6274CB79" w14:textId="77777777" w:rsidR="00F75AA8" w:rsidRDefault="00F75AA8" w:rsidP="00F75AA8">
            <w:pPr>
              <w:pStyle w:val="Tablehead"/>
              <w:rPr>
                <w:lang w:val="en-US"/>
              </w:rPr>
            </w:pPr>
            <w:r>
              <w:rPr>
                <w:lang w:val="en-US"/>
              </w:rPr>
              <w:t>1</w:t>
            </w:r>
          </w:p>
        </w:tc>
        <w:tc>
          <w:tcPr>
            <w:tcW w:w="3685" w:type="dxa"/>
            <w:tcBorders>
              <w:top w:val="single" w:sz="4" w:space="0" w:color="auto"/>
              <w:left w:val="nil"/>
              <w:bottom w:val="single" w:sz="4" w:space="0" w:color="auto"/>
              <w:right w:val="single" w:sz="4" w:space="0" w:color="auto"/>
            </w:tcBorders>
            <w:noWrap/>
            <w:vAlign w:val="center"/>
            <w:hideMark/>
          </w:tcPr>
          <w:p w14:paraId="35AECEE1" w14:textId="77777777" w:rsidR="00F75AA8" w:rsidRDefault="00F75AA8" w:rsidP="00F75AA8">
            <w:pPr>
              <w:pStyle w:val="Tablehead"/>
              <w:rPr>
                <w:lang w:val="en-US"/>
              </w:rPr>
            </w:pPr>
            <w:r>
              <w:rPr>
                <w:lang w:val="en-US"/>
              </w:rPr>
              <w:t>Generic GSO reference link parameters - service</w:t>
            </w:r>
          </w:p>
        </w:tc>
        <w:tc>
          <w:tcPr>
            <w:tcW w:w="1198" w:type="dxa"/>
            <w:tcBorders>
              <w:top w:val="single" w:sz="4" w:space="0" w:color="auto"/>
              <w:left w:val="nil"/>
              <w:bottom w:val="single" w:sz="4" w:space="0" w:color="auto"/>
              <w:right w:val="single" w:sz="4" w:space="0" w:color="auto"/>
            </w:tcBorders>
            <w:noWrap/>
            <w:vAlign w:val="center"/>
            <w:hideMark/>
          </w:tcPr>
          <w:p w14:paraId="0E435320" w14:textId="77777777" w:rsidR="00F75AA8" w:rsidRDefault="00F75AA8" w:rsidP="00F75AA8">
            <w:pPr>
              <w:rPr>
                <w:lang w:val="en-US"/>
              </w:rPr>
            </w:pPr>
          </w:p>
        </w:tc>
        <w:tc>
          <w:tcPr>
            <w:tcW w:w="1199" w:type="dxa"/>
            <w:tcBorders>
              <w:top w:val="single" w:sz="4" w:space="0" w:color="auto"/>
              <w:left w:val="nil"/>
              <w:bottom w:val="single" w:sz="4" w:space="0" w:color="auto"/>
              <w:right w:val="single" w:sz="4" w:space="0" w:color="auto"/>
            </w:tcBorders>
            <w:noWrap/>
            <w:vAlign w:val="center"/>
            <w:hideMark/>
          </w:tcPr>
          <w:p w14:paraId="47D8ADBE" w14:textId="77777777" w:rsidR="00F75AA8" w:rsidRDefault="00F75AA8" w:rsidP="00F75AA8">
            <w:pPr>
              <w:tabs>
                <w:tab w:val="clear" w:pos="1134"/>
                <w:tab w:val="clear" w:pos="1871"/>
                <w:tab w:val="clear" w:pos="2268"/>
              </w:tabs>
              <w:overflowPunct/>
              <w:autoSpaceDE/>
              <w:autoSpaceDN/>
              <w:adjustRightInd/>
              <w:spacing w:before="0"/>
              <w:rPr>
                <w:rFonts w:ascii="Times" w:hAnsi="Times" w:cs="Times"/>
                <w:sz w:val="20"/>
                <w:lang w:eastAsia="en-GB"/>
              </w:rPr>
            </w:pPr>
          </w:p>
        </w:tc>
        <w:tc>
          <w:tcPr>
            <w:tcW w:w="1198" w:type="dxa"/>
            <w:tcBorders>
              <w:top w:val="single" w:sz="4" w:space="0" w:color="auto"/>
              <w:left w:val="nil"/>
              <w:bottom w:val="single" w:sz="4" w:space="0" w:color="auto"/>
              <w:right w:val="single" w:sz="4" w:space="0" w:color="auto"/>
            </w:tcBorders>
            <w:vAlign w:val="center"/>
          </w:tcPr>
          <w:p w14:paraId="5E8E37ED" w14:textId="77777777" w:rsidR="00F75AA8" w:rsidRDefault="00F75AA8" w:rsidP="00F75AA8">
            <w:pPr>
              <w:pStyle w:val="Tablehead"/>
              <w:rPr>
                <w:lang w:val="en-US"/>
              </w:rPr>
            </w:pPr>
          </w:p>
        </w:tc>
        <w:tc>
          <w:tcPr>
            <w:tcW w:w="1199" w:type="dxa"/>
            <w:tcBorders>
              <w:top w:val="single" w:sz="4" w:space="0" w:color="auto"/>
              <w:left w:val="nil"/>
              <w:bottom w:val="single" w:sz="4" w:space="0" w:color="auto"/>
              <w:right w:val="single" w:sz="4" w:space="0" w:color="auto"/>
            </w:tcBorders>
            <w:vAlign w:val="center"/>
          </w:tcPr>
          <w:p w14:paraId="11045A24" w14:textId="77777777" w:rsidR="00F75AA8" w:rsidRDefault="00F75AA8" w:rsidP="00F75AA8">
            <w:pPr>
              <w:pStyle w:val="Tablehead"/>
              <w:rPr>
                <w:lang w:val="en-US"/>
              </w:rPr>
            </w:pPr>
          </w:p>
        </w:tc>
        <w:tc>
          <w:tcPr>
            <w:tcW w:w="1199" w:type="dxa"/>
            <w:tcBorders>
              <w:top w:val="single" w:sz="4" w:space="0" w:color="auto"/>
              <w:left w:val="single" w:sz="4" w:space="0" w:color="auto"/>
              <w:bottom w:val="single" w:sz="4" w:space="0" w:color="auto"/>
              <w:right w:val="single" w:sz="4" w:space="0" w:color="auto"/>
            </w:tcBorders>
            <w:vAlign w:val="center"/>
          </w:tcPr>
          <w:p w14:paraId="6F02BECA" w14:textId="77777777" w:rsidR="00F75AA8" w:rsidRDefault="00F75AA8" w:rsidP="00F75AA8">
            <w:pPr>
              <w:pStyle w:val="Tablehead"/>
              <w:rPr>
                <w:lang w:val="en-US"/>
              </w:rPr>
            </w:pPr>
          </w:p>
        </w:tc>
      </w:tr>
      <w:tr w:rsidR="00F75AA8" w14:paraId="149CD24C" w14:textId="77777777" w:rsidTr="00F75AA8">
        <w:trPr>
          <w:cantSplit/>
          <w:jc w:val="center"/>
        </w:trPr>
        <w:tc>
          <w:tcPr>
            <w:tcW w:w="623" w:type="dxa"/>
            <w:tcBorders>
              <w:top w:val="nil"/>
              <w:left w:val="single" w:sz="4" w:space="0" w:color="auto"/>
              <w:bottom w:val="single" w:sz="4" w:space="0" w:color="auto"/>
              <w:right w:val="single" w:sz="4" w:space="0" w:color="auto"/>
            </w:tcBorders>
            <w:noWrap/>
            <w:vAlign w:val="bottom"/>
            <w:hideMark/>
          </w:tcPr>
          <w:p w14:paraId="53537B9B" w14:textId="77777777" w:rsidR="00F75AA8" w:rsidRDefault="00F75AA8" w:rsidP="00F75AA8">
            <w:pPr>
              <w:pStyle w:val="Table-text"/>
              <w:keepNext/>
              <w:rPr>
                <w:lang w:val="en-US"/>
              </w:rPr>
            </w:pPr>
            <w:r>
              <w:rPr>
                <w:lang w:val="en-US"/>
              </w:rPr>
              <w:t> </w:t>
            </w:r>
          </w:p>
        </w:tc>
        <w:tc>
          <w:tcPr>
            <w:tcW w:w="3685" w:type="dxa"/>
            <w:tcBorders>
              <w:top w:val="nil"/>
              <w:left w:val="nil"/>
              <w:bottom w:val="single" w:sz="4" w:space="0" w:color="auto"/>
              <w:right w:val="single" w:sz="4" w:space="0" w:color="auto"/>
            </w:tcBorders>
            <w:noWrap/>
            <w:vAlign w:val="center"/>
            <w:hideMark/>
          </w:tcPr>
          <w:p w14:paraId="44B9D069" w14:textId="77777777" w:rsidR="00F75AA8" w:rsidRDefault="00F75AA8" w:rsidP="00F75AA8">
            <w:pPr>
              <w:pStyle w:val="Table-text"/>
              <w:keepNext/>
              <w:jc w:val="left"/>
              <w:rPr>
                <w:lang w:val="en-US"/>
              </w:rPr>
            </w:pPr>
            <w:r>
              <w:rPr>
                <w:lang w:val="en-US"/>
              </w:rPr>
              <w:t>Link type</w:t>
            </w:r>
          </w:p>
        </w:tc>
        <w:tc>
          <w:tcPr>
            <w:tcW w:w="1198" w:type="dxa"/>
            <w:tcBorders>
              <w:top w:val="nil"/>
              <w:left w:val="nil"/>
              <w:bottom w:val="single" w:sz="4" w:space="0" w:color="auto"/>
              <w:right w:val="single" w:sz="4" w:space="0" w:color="auto"/>
            </w:tcBorders>
            <w:noWrap/>
            <w:vAlign w:val="center"/>
            <w:hideMark/>
          </w:tcPr>
          <w:p w14:paraId="277D2396" w14:textId="77777777" w:rsidR="00F75AA8" w:rsidRDefault="00F75AA8" w:rsidP="00F75AA8">
            <w:pPr>
              <w:pStyle w:val="Table-text"/>
              <w:keepNext/>
              <w:rPr>
                <w:lang w:val="en-US"/>
              </w:rPr>
            </w:pPr>
            <w:r>
              <w:rPr>
                <w:lang w:val="en-US"/>
              </w:rPr>
              <w:t>Link #1</w:t>
            </w:r>
          </w:p>
        </w:tc>
        <w:tc>
          <w:tcPr>
            <w:tcW w:w="1199" w:type="dxa"/>
            <w:tcBorders>
              <w:top w:val="nil"/>
              <w:left w:val="nil"/>
              <w:bottom w:val="single" w:sz="4" w:space="0" w:color="auto"/>
              <w:right w:val="single" w:sz="4" w:space="0" w:color="auto"/>
            </w:tcBorders>
            <w:noWrap/>
            <w:vAlign w:val="center"/>
            <w:hideMark/>
          </w:tcPr>
          <w:p w14:paraId="06CB0A5C" w14:textId="77777777" w:rsidR="00F75AA8" w:rsidRDefault="00F75AA8" w:rsidP="00F75AA8">
            <w:pPr>
              <w:pStyle w:val="Table-text"/>
              <w:keepNext/>
              <w:rPr>
                <w:lang w:val="en-US"/>
              </w:rPr>
            </w:pPr>
            <w:r>
              <w:rPr>
                <w:lang w:val="en-US"/>
              </w:rPr>
              <w:t>Link #2</w:t>
            </w:r>
          </w:p>
        </w:tc>
        <w:tc>
          <w:tcPr>
            <w:tcW w:w="1198" w:type="dxa"/>
            <w:tcBorders>
              <w:top w:val="nil"/>
              <w:left w:val="nil"/>
              <w:bottom w:val="single" w:sz="4" w:space="0" w:color="auto"/>
              <w:right w:val="single" w:sz="4" w:space="0" w:color="auto"/>
            </w:tcBorders>
            <w:vAlign w:val="center"/>
            <w:hideMark/>
          </w:tcPr>
          <w:p w14:paraId="36592F3C" w14:textId="77777777" w:rsidR="00F75AA8" w:rsidRDefault="00F75AA8" w:rsidP="00F75AA8">
            <w:pPr>
              <w:pStyle w:val="Table-text"/>
              <w:keepNext/>
              <w:rPr>
                <w:lang w:val="en-US"/>
              </w:rPr>
            </w:pPr>
            <w:r>
              <w:rPr>
                <w:lang w:val="en-US"/>
              </w:rPr>
              <w:t>Link #3</w:t>
            </w:r>
          </w:p>
        </w:tc>
        <w:tc>
          <w:tcPr>
            <w:tcW w:w="1199" w:type="dxa"/>
            <w:tcBorders>
              <w:top w:val="nil"/>
              <w:left w:val="nil"/>
              <w:bottom w:val="single" w:sz="4" w:space="0" w:color="auto"/>
              <w:right w:val="single" w:sz="4" w:space="0" w:color="auto"/>
            </w:tcBorders>
            <w:vAlign w:val="center"/>
            <w:hideMark/>
          </w:tcPr>
          <w:p w14:paraId="1675D309" w14:textId="77777777" w:rsidR="00F75AA8" w:rsidRDefault="00F75AA8" w:rsidP="00F75AA8">
            <w:pPr>
              <w:pStyle w:val="Table-text"/>
              <w:keepNext/>
              <w:rPr>
                <w:lang w:val="en-US"/>
              </w:rPr>
            </w:pPr>
            <w:r>
              <w:rPr>
                <w:lang w:val="en-US"/>
              </w:rPr>
              <w:t>Gateway</w:t>
            </w:r>
          </w:p>
        </w:tc>
        <w:tc>
          <w:tcPr>
            <w:tcW w:w="1199" w:type="dxa"/>
            <w:tcBorders>
              <w:top w:val="nil"/>
              <w:left w:val="single" w:sz="4" w:space="0" w:color="auto"/>
              <w:bottom w:val="single" w:sz="4" w:space="0" w:color="auto"/>
              <w:right w:val="single" w:sz="4" w:space="0" w:color="auto"/>
            </w:tcBorders>
            <w:vAlign w:val="center"/>
          </w:tcPr>
          <w:p w14:paraId="412DC9A0" w14:textId="77777777" w:rsidR="00F75AA8" w:rsidRDefault="00F75AA8" w:rsidP="00F75AA8">
            <w:pPr>
              <w:pStyle w:val="Table-text"/>
              <w:keepNext/>
              <w:rPr>
                <w:lang w:val="en-US"/>
              </w:rPr>
            </w:pPr>
          </w:p>
        </w:tc>
      </w:tr>
      <w:tr w:rsidR="00F75AA8" w14:paraId="1A52BBC3" w14:textId="77777777" w:rsidTr="00F75AA8">
        <w:trPr>
          <w:cantSplit/>
          <w:jc w:val="center"/>
        </w:trPr>
        <w:tc>
          <w:tcPr>
            <w:tcW w:w="623" w:type="dxa"/>
            <w:tcBorders>
              <w:top w:val="nil"/>
              <w:left w:val="single" w:sz="4" w:space="0" w:color="auto"/>
              <w:bottom w:val="single" w:sz="4" w:space="0" w:color="auto"/>
              <w:right w:val="single" w:sz="4" w:space="0" w:color="auto"/>
            </w:tcBorders>
            <w:noWrap/>
            <w:vAlign w:val="bottom"/>
            <w:hideMark/>
          </w:tcPr>
          <w:p w14:paraId="5F3C78E9" w14:textId="77777777" w:rsidR="00F75AA8" w:rsidRDefault="00F75AA8" w:rsidP="00F75AA8">
            <w:pPr>
              <w:pStyle w:val="Table-text"/>
              <w:keepNext/>
              <w:rPr>
                <w:lang w:val="en-US"/>
              </w:rPr>
            </w:pPr>
            <w:r>
              <w:rPr>
                <w:lang w:val="en-US"/>
              </w:rPr>
              <w:t>1.1</w:t>
            </w:r>
          </w:p>
        </w:tc>
        <w:tc>
          <w:tcPr>
            <w:tcW w:w="3685" w:type="dxa"/>
            <w:tcBorders>
              <w:top w:val="nil"/>
              <w:left w:val="nil"/>
              <w:bottom w:val="single" w:sz="4" w:space="0" w:color="auto"/>
              <w:right w:val="single" w:sz="4" w:space="0" w:color="auto"/>
            </w:tcBorders>
            <w:noWrap/>
            <w:vAlign w:val="center"/>
            <w:hideMark/>
          </w:tcPr>
          <w:p w14:paraId="2DF7718A" w14:textId="77777777" w:rsidR="00F75AA8" w:rsidRPr="00E63BC2" w:rsidRDefault="00F75AA8" w:rsidP="00F75AA8">
            <w:pPr>
              <w:pStyle w:val="Table-text"/>
              <w:keepNext/>
              <w:jc w:val="left"/>
              <w:rPr>
                <w:lang w:val="de-DE"/>
              </w:rPr>
            </w:pPr>
            <w:r w:rsidRPr="00E63BC2">
              <w:rPr>
                <w:lang w:val="de-DE"/>
              </w:rPr>
              <w:t>ES e.i.r.p. density (dBW/MHz)</w:t>
            </w:r>
          </w:p>
        </w:tc>
        <w:tc>
          <w:tcPr>
            <w:tcW w:w="1198" w:type="dxa"/>
            <w:tcBorders>
              <w:top w:val="nil"/>
              <w:left w:val="nil"/>
              <w:bottom w:val="single" w:sz="4" w:space="0" w:color="auto"/>
              <w:right w:val="single" w:sz="4" w:space="0" w:color="auto"/>
            </w:tcBorders>
            <w:noWrap/>
            <w:vAlign w:val="center"/>
            <w:hideMark/>
          </w:tcPr>
          <w:p w14:paraId="08CB8E62" w14:textId="77777777" w:rsidR="00F75AA8" w:rsidRDefault="00F75AA8" w:rsidP="00F75AA8">
            <w:pPr>
              <w:pStyle w:val="Table-text"/>
              <w:keepNext/>
              <w:rPr>
                <w:lang w:val="en-US"/>
              </w:rPr>
            </w:pPr>
            <w:r>
              <w:rPr>
                <w:lang w:val="en-US"/>
              </w:rPr>
              <w:t>49</w:t>
            </w:r>
          </w:p>
        </w:tc>
        <w:tc>
          <w:tcPr>
            <w:tcW w:w="1199" w:type="dxa"/>
            <w:tcBorders>
              <w:top w:val="nil"/>
              <w:left w:val="nil"/>
              <w:bottom w:val="single" w:sz="4" w:space="0" w:color="auto"/>
              <w:right w:val="single" w:sz="4" w:space="0" w:color="auto"/>
            </w:tcBorders>
            <w:noWrap/>
            <w:vAlign w:val="center"/>
            <w:hideMark/>
          </w:tcPr>
          <w:p w14:paraId="0421F183" w14:textId="77777777" w:rsidR="00F75AA8" w:rsidRDefault="00F75AA8" w:rsidP="00F75AA8">
            <w:pPr>
              <w:pStyle w:val="Table-text"/>
              <w:keepNext/>
              <w:rPr>
                <w:lang w:val="en-US"/>
              </w:rPr>
            </w:pPr>
            <w:r>
              <w:rPr>
                <w:lang w:val="en-US"/>
              </w:rPr>
              <w:t>49</w:t>
            </w:r>
          </w:p>
        </w:tc>
        <w:tc>
          <w:tcPr>
            <w:tcW w:w="1198" w:type="dxa"/>
            <w:tcBorders>
              <w:top w:val="nil"/>
              <w:left w:val="nil"/>
              <w:bottom w:val="single" w:sz="4" w:space="0" w:color="auto"/>
              <w:right w:val="single" w:sz="4" w:space="0" w:color="auto"/>
            </w:tcBorders>
            <w:vAlign w:val="center"/>
            <w:hideMark/>
          </w:tcPr>
          <w:p w14:paraId="253AF300" w14:textId="77777777" w:rsidR="00F75AA8" w:rsidRDefault="00F75AA8" w:rsidP="00F75AA8">
            <w:pPr>
              <w:pStyle w:val="Table-text"/>
              <w:keepNext/>
              <w:rPr>
                <w:lang w:val="en-US"/>
              </w:rPr>
            </w:pPr>
            <w:r>
              <w:rPr>
                <w:lang w:val="en-US"/>
              </w:rPr>
              <w:t>49</w:t>
            </w:r>
          </w:p>
        </w:tc>
        <w:tc>
          <w:tcPr>
            <w:tcW w:w="1199" w:type="dxa"/>
            <w:tcBorders>
              <w:top w:val="nil"/>
              <w:left w:val="nil"/>
              <w:bottom w:val="single" w:sz="4" w:space="0" w:color="auto"/>
              <w:right w:val="single" w:sz="4" w:space="0" w:color="auto"/>
            </w:tcBorders>
            <w:vAlign w:val="center"/>
            <w:hideMark/>
          </w:tcPr>
          <w:p w14:paraId="61891A9E" w14:textId="77777777" w:rsidR="00F75AA8" w:rsidRDefault="00F75AA8" w:rsidP="00F75AA8">
            <w:pPr>
              <w:pStyle w:val="Table-text"/>
              <w:keepNext/>
              <w:rPr>
                <w:lang w:val="en-US"/>
              </w:rPr>
            </w:pPr>
            <w:r>
              <w:rPr>
                <w:lang w:val="en-US"/>
              </w:rPr>
              <w:t>60</w:t>
            </w:r>
          </w:p>
        </w:tc>
        <w:tc>
          <w:tcPr>
            <w:tcW w:w="1199" w:type="dxa"/>
            <w:tcBorders>
              <w:top w:val="nil"/>
              <w:left w:val="single" w:sz="4" w:space="0" w:color="auto"/>
              <w:bottom w:val="single" w:sz="4" w:space="0" w:color="auto"/>
              <w:right w:val="single" w:sz="4" w:space="0" w:color="auto"/>
            </w:tcBorders>
            <w:vAlign w:val="center"/>
            <w:hideMark/>
          </w:tcPr>
          <w:p w14:paraId="63CF1482" w14:textId="77777777" w:rsidR="00F75AA8" w:rsidRDefault="00F75AA8" w:rsidP="00F75AA8">
            <w:pPr>
              <w:pStyle w:val="Table-text"/>
              <w:keepNext/>
              <w:rPr>
                <w:i/>
                <w:lang w:val="en-US"/>
              </w:rPr>
            </w:pPr>
            <w:r>
              <w:rPr>
                <w:i/>
                <w:lang w:val="en-US"/>
              </w:rPr>
              <w:t>eirp</w:t>
            </w:r>
          </w:p>
        </w:tc>
      </w:tr>
      <w:tr w:rsidR="00F75AA8" w14:paraId="09B0D3E2" w14:textId="77777777" w:rsidTr="00F75AA8">
        <w:trPr>
          <w:cantSplit/>
          <w:jc w:val="center"/>
        </w:trPr>
        <w:tc>
          <w:tcPr>
            <w:tcW w:w="623" w:type="dxa"/>
            <w:tcBorders>
              <w:top w:val="nil"/>
              <w:left w:val="single" w:sz="4" w:space="0" w:color="auto"/>
              <w:bottom w:val="single" w:sz="4" w:space="0" w:color="auto"/>
              <w:right w:val="single" w:sz="4" w:space="0" w:color="auto"/>
            </w:tcBorders>
            <w:noWrap/>
            <w:hideMark/>
          </w:tcPr>
          <w:p w14:paraId="72F9D6F8" w14:textId="77777777" w:rsidR="00F75AA8" w:rsidRDefault="00F75AA8" w:rsidP="00F75AA8">
            <w:pPr>
              <w:pStyle w:val="Table-text"/>
              <w:keepNext/>
              <w:rPr>
                <w:lang w:val="en-US"/>
              </w:rPr>
            </w:pPr>
            <w:r>
              <w:rPr>
                <w:lang w:val="en-US"/>
              </w:rPr>
              <w:t>1.2</w:t>
            </w:r>
          </w:p>
        </w:tc>
        <w:tc>
          <w:tcPr>
            <w:tcW w:w="3685" w:type="dxa"/>
            <w:tcBorders>
              <w:top w:val="nil"/>
              <w:left w:val="nil"/>
              <w:bottom w:val="single" w:sz="4" w:space="0" w:color="auto"/>
              <w:right w:val="single" w:sz="4" w:space="0" w:color="auto"/>
            </w:tcBorders>
            <w:noWrap/>
            <w:vAlign w:val="center"/>
            <w:hideMark/>
          </w:tcPr>
          <w:p w14:paraId="75B8CB98" w14:textId="77777777" w:rsidR="00F75AA8" w:rsidRDefault="00F75AA8" w:rsidP="00F75AA8">
            <w:pPr>
              <w:pStyle w:val="Table-text"/>
              <w:keepNext/>
              <w:jc w:val="left"/>
              <w:rPr>
                <w:lang w:val="en-US"/>
              </w:rPr>
            </w:pPr>
            <w:r>
              <w:rPr>
                <w:lang w:val="en-US"/>
              </w:rPr>
              <w:t>Bandwidth (MHz)</w:t>
            </w:r>
          </w:p>
        </w:tc>
        <w:tc>
          <w:tcPr>
            <w:tcW w:w="1198" w:type="dxa"/>
            <w:tcBorders>
              <w:top w:val="nil"/>
              <w:left w:val="nil"/>
              <w:bottom w:val="single" w:sz="4" w:space="0" w:color="auto"/>
              <w:right w:val="single" w:sz="4" w:space="0" w:color="auto"/>
            </w:tcBorders>
            <w:noWrap/>
            <w:vAlign w:val="center"/>
            <w:hideMark/>
          </w:tcPr>
          <w:p w14:paraId="4D678ED0" w14:textId="77777777" w:rsidR="00F75AA8" w:rsidRDefault="00F75AA8" w:rsidP="00F75AA8">
            <w:pPr>
              <w:pStyle w:val="Table-text"/>
              <w:keepNext/>
              <w:rPr>
                <w:lang w:val="en-US"/>
              </w:rPr>
            </w:pPr>
            <w:r>
              <w:rPr>
                <w:lang w:val="en-US"/>
              </w:rPr>
              <w:t>1</w:t>
            </w:r>
          </w:p>
        </w:tc>
        <w:tc>
          <w:tcPr>
            <w:tcW w:w="1199" w:type="dxa"/>
            <w:tcBorders>
              <w:top w:val="nil"/>
              <w:left w:val="nil"/>
              <w:bottom w:val="single" w:sz="4" w:space="0" w:color="auto"/>
              <w:right w:val="single" w:sz="4" w:space="0" w:color="auto"/>
            </w:tcBorders>
            <w:noWrap/>
            <w:vAlign w:val="center"/>
            <w:hideMark/>
          </w:tcPr>
          <w:p w14:paraId="18DEA080" w14:textId="77777777" w:rsidR="00F75AA8" w:rsidRDefault="00F75AA8" w:rsidP="00F75AA8">
            <w:pPr>
              <w:pStyle w:val="Table-text"/>
              <w:keepNext/>
              <w:rPr>
                <w:lang w:val="en-US"/>
              </w:rPr>
            </w:pPr>
            <w:r>
              <w:rPr>
                <w:lang w:val="en-US"/>
              </w:rPr>
              <w:t>1</w:t>
            </w:r>
          </w:p>
        </w:tc>
        <w:tc>
          <w:tcPr>
            <w:tcW w:w="1198" w:type="dxa"/>
            <w:tcBorders>
              <w:top w:val="nil"/>
              <w:left w:val="nil"/>
              <w:bottom w:val="single" w:sz="4" w:space="0" w:color="auto"/>
              <w:right w:val="single" w:sz="4" w:space="0" w:color="auto"/>
            </w:tcBorders>
            <w:vAlign w:val="center"/>
            <w:hideMark/>
          </w:tcPr>
          <w:p w14:paraId="2FC0074C" w14:textId="77777777" w:rsidR="00F75AA8" w:rsidRDefault="00F75AA8" w:rsidP="00F75AA8">
            <w:pPr>
              <w:pStyle w:val="Table-text"/>
              <w:keepNext/>
              <w:rPr>
                <w:lang w:val="en-US"/>
              </w:rPr>
            </w:pPr>
            <w:r>
              <w:rPr>
                <w:lang w:val="en-US"/>
              </w:rPr>
              <w:t>1</w:t>
            </w:r>
          </w:p>
        </w:tc>
        <w:tc>
          <w:tcPr>
            <w:tcW w:w="1199" w:type="dxa"/>
            <w:tcBorders>
              <w:top w:val="nil"/>
              <w:left w:val="nil"/>
              <w:bottom w:val="single" w:sz="4" w:space="0" w:color="auto"/>
              <w:right w:val="single" w:sz="4" w:space="0" w:color="auto"/>
            </w:tcBorders>
            <w:vAlign w:val="center"/>
            <w:hideMark/>
          </w:tcPr>
          <w:p w14:paraId="74E4BC4F" w14:textId="77777777" w:rsidR="00F75AA8" w:rsidRDefault="00F75AA8" w:rsidP="00F75AA8">
            <w:pPr>
              <w:pStyle w:val="Table-text"/>
              <w:keepNext/>
              <w:rPr>
                <w:lang w:val="en-US"/>
              </w:rPr>
            </w:pPr>
            <w:r>
              <w:rPr>
                <w:lang w:val="en-US"/>
              </w:rPr>
              <w:t>1</w:t>
            </w:r>
          </w:p>
        </w:tc>
        <w:tc>
          <w:tcPr>
            <w:tcW w:w="1199" w:type="dxa"/>
            <w:tcBorders>
              <w:top w:val="nil"/>
              <w:left w:val="single" w:sz="4" w:space="0" w:color="auto"/>
              <w:bottom w:val="single" w:sz="4" w:space="0" w:color="auto"/>
              <w:right w:val="single" w:sz="4" w:space="0" w:color="auto"/>
            </w:tcBorders>
            <w:vAlign w:val="center"/>
            <w:hideMark/>
          </w:tcPr>
          <w:p w14:paraId="06190A67" w14:textId="77777777" w:rsidR="00F75AA8" w:rsidRDefault="00F75AA8" w:rsidP="00F75AA8">
            <w:pPr>
              <w:pStyle w:val="Table-text"/>
              <w:keepNext/>
              <w:rPr>
                <w:lang w:val="en-US"/>
              </w:rPr>
            </w:pPr>
            <w:r>
              <w:rPr>
                <w:i/>
                <w:lang w:val="en-US"/>
              </w:rPr>
              <w:t>B</w:t>
            </w:r>
            <w:r>
              <w:rPr>
                <w:i/>
                <w:vertAlign w:val="subscript"/>
                <w:lang w:val="en-US"/>
              </w:rPr>
              <w:t>MHz</w:t>
            </w:r>
          </w:p>
        </w:tc>
      </w:tr>
      <w:tr w:rsidR="00F75AA8" w14:paraId="63885802" w14:textId="77777777" w:rsidTr="00F75AA8">
        <w:trPr>
          <w:cantSplit/>
          <w:jc w:val="center"/>
        </w:trPr>
        <w:tc>
          <w:tcPr>
            <w:tcW w:w="623" w:type="dxa"/>
            <w:tcBorders>
              <w:top w:val="nil"/>
              <w:left w:val="single" w:sz="4" w:space="0" w:color="auto"/>
              <w:bottom w:val="single" w:sz="4" w:space="0" w:color="auto"/>
              <w:right w:val="single" w:sz="4" w:space="0" w:color="auto"/>
            </w:tcBorders>
            <w:noWrap/>
            <w:vAlign w:val="bottom"/>
            <w:hideMark/>
          </w:tcPr>
          <w:p w14:paraId="5FBD3CFF" w14:textId="77777777" w:rsidR="00F75AA8" w:rsidRDefault="00F75AA8" w:rsidP="00F75AA8">
            <w:pPr>
              <w:pStyle w:val="Table-text"/>
              <w:keepNext/>
              <w:rPr>
                <w:lang w:val="en-US"/>
              </w:rPr>
            </w:pPr>
            <w:r>
              <w:rPr>
                <w:lang w:val="en-US"/>
              </w:rPr>
              <w:t>1.3</w:t>
            </w:r>
          </w:p>
        </w:tc>
        <w:tc>
          <w:tcPr>
            <w:tcW w:w="3685" w:type="dxa"/>
            <w:tcBorders>
              <w:top w:val="nil"/>
              <w:left w:val="nil"/>
              <w:bottom w:val="single" w:sz="4" w:space="0" w:color="auto"/>
              <w:right w:val="single" w:sz="4" w:space="0" w:color="auto"/>
            </w:tcBorders>
            <w:noWrap/>
            <w:vAlign w:val="center"/>
            <w:hideMark/>
          </w:tcPr>
          <w:p w14:paraId="79D9EFCE" w14:textId="77777777" w:rsidR="00F75AA8" w:rsidRDefault="00F75AA8" w:rsidP="00F75AA8">
            <w:pPr>
              <w:pStyle w:val="Table-text"/>
              <w:keepNext/>
              <w:jc w:val="left"/>
              <w:rPr>
                <w:lang w:val="en-US"/>
              </w:rPr>
            </w:pPr>
            <w:r>
              <w:rPr>
                <w:lang w:val="en-US"/>
              </w:rPr>
              <w:t>Half-power beamwidth (deg)</w:t>
            </w:r>
          </w:p>
        </w:tc>
        <w:tc>
          <w:tcPr>
            <w:tcW w:w="1198" w:type="dxa"/>
            <w:tcBorders>
              <w:top w:val="nil"/>
              <w:left w:val="nil"/>
              <w:bottom w:val="single" w:sz="4" w:space="0" w:color="auto"/>
              <w:right w:val="single" w:sz="4" w:space="0" w:color="auto"/>
            </w:tcBorders>
            <w:noWrap/>
            <w:vAlign w:val="center"/>
            <w:hideMark/>
          </w:tcPr>
          <w:p w14:paraId="38D1A4A0" w14:textId="77777777" w:rsidR="00F75AA8" w:rsidRDefault="00F75AA8" w:rsidP="00F75AA8">
            <w:pPr>
              <w:pStyle w:val="Table-text"/>
              <w:keepNext/>
              <w:rPr>
                <w:lang w:val="en-US"/>
              </w:rPr>
            </w:pPr>
            <w:r>
              <w:rPr>
                <w:lang w:val="en-US"/>
              </w:rPr>
              <w:t>0.2</w:t>
            </w:r>
          </w:p>
        </w:tc>
        <w:tc>
          <w:tcPr>
            <w:tcW w:w="1199" w:type="dxa"/>
            <w:tcBorders>
              <w:top w:val="nil"/>
              <w:left w:val="nil"/>
              <w:bottom w:val="single" w:sz="4" w:space="0" w:color="auto"/>
              <w:right w:val="single" w:sz="4" w:space="0" w:color="auto"/>
            </w:tcBorders>
            <w:noWrap/>
            <w:vAlign w:val="center"/>
            <w:hideMark/>
          </w:tcPr>
          <w:p w14:paraId="5DA57274" w14:textId="77777777" w:rsidR="00F75AA8" w:rsidRDefault="00F75AA8" w:rsidP="00F75AA8">
            <w:pPr>
              <w:pStyle w:val="Table-text"/>
              <w:keepNext/>
              <w:rPr>
                <w:lang w:val="en-US"/>
              </w:rPr>
            </w:pPr>
            <w:r>
              <w:rPr>
                <w:lang w:val="en-US"/>
              </w:rPr>
              <w:t>0.3</w:t>
            </w:r>
          </w:p>
        </w:tc>
        <w:tc>
          <w:tcPr>
            <w:tcW w:w="1198" w:type="dxa"/>
            <w:tcBorders>
              <w:top w:val="nil"/>
              <w:left w:val="nil"/>
              <w:bottom w:val="single" w:sz="4" w:space="0" w:color="auto"/>
              <w:right w:val="single" w:sz="4" w:space="0" w:color="auto"/>
            </w:tcBorders>
            <w:vAlign w:val="center"/>
            <w:hideMark/>
          </w:tcPr>
          <w:p w14:paraId="2F24AE4C" w14:textId="77777777" w:rsidR="00F75AA8" w:rsidRDefault="00F75AA8" w:rsidP="00F75AA8">
            <w:pPr>
              <w:pStyle w:val="Table-text"/>
              <w:keepNext/>
              <w:rPr>
                <w:lang w:val="en-US"/>
              </w:rPr>
            </w:pPr>
            <w:r>
              <w:rPr>
                <w:lang w:val="en-US"/>
              </w:rPr>
              <w:t>1.5</w:t>
            </w:r>
          </w:p>
        </w:tc>
        <w:tc>
          <w:tcPr>
            <w:tcW w:w="1199" w:type="dxa"/>
            <w:tcBorders>
              <w:top w:val="nil"/>
              <w:left w:val="nil"/>
              <w:bottom w:val="single" w:sz="4" w:space="0" w:color="auto"/>
              <w:right w:val="single" w:sz="4" w:space="0" w:color="auto"/>
            </w:tcBorders>
            <w:vAlign w:val="center"/>
            <w:hideMark/>
          </w:tcPr>
          <w:p w14:paraId="2D3F7180" w14:textId="77777777" w:rsidR="00F75AA8" w:rsidRDefault="00F75AA8" w:rsidP="00F75AA8">
            <w:pPr>
              <w:pStyle w:val="Table-text"/>
              <w:keepNext/>
              <w:rPr>
                <w:lang w:val="en-US"/>
              </w:rPr>
            </w:pPr>
            <w:r>
              <w:rPr>
                <w:lang w:val="en-US"/>
              </w:rPr>
              <w:t>0.3</w:t>
            </w:r>
          </w:p>
        </w:tc>
        <w:tc>
          <w:tcPr>
            <w:tcW w:w="1199" w:type="dxa"/>
            <w:tcBorders>
              <w:top w:val="nil"/>
              <w:left w:val="single" w:sz="4" w:space="0" w:color="auto"/>
              <w:bottom w:val="single" w:sz="4" w:space="0" w:color="auto"/>
              <w:right w:val="single" w:sz="4" w:space="0" w:color="auto"/>
            </w:tcBorders>
            <w:vAlign w:val="center"/>
          </w:tcPr>
          <w:p w14:paraId="75F217CF" w14:textId="77777777" w:rsidR="00F75AA8" w:rsidRDefault="00F75AA8" w:rsidP="00F75AA8">
            <w:pPr>
              <w:pStyle w:val="Table-text"/>
              <w:keepNext/>
              <w:rPr>
                <w:lang w:val="en-US"/>
              </w:rPr>
            </w:pPr>
          </w:p>
        </w:tc>
      </w:tr>
      <w:tr w:rsidR="00F75AA8" w14:paraId="2D81283A" w14:textId="77777777" w:rsidTr="00F75AA8">
        <w:trPr>
          <w:cantSplit/>
          <w:jc w:val="center"/>
        </w:trPr>
        <w:tc>
          <w:tcPr>
            <w:tcW w:w="623" w:type="dxa"/>
            <w:tcBorders>
              <w:top w:val="nil"/>
              <w:left w:val="single" w:sz="4" w:space="0" w:color="auto"/>
              <w:bottom w:val="single" w:sz="4" w:space="0" w:color="auto"/>
              <w:right w:val="single" w:sz="4" w:space="0" w:color="auto"/>
            </w:tcBorders>
            <w:noWrap/>
            <w:vAlign w:val="bottom"/>
            <w:hideMark/>
          </w:tcPr>
          <w:p w14:paraId="00A52FA7" w14:textId="77777777" w:rsidR="00F75AA8" w:rsidRDefault="00F75AA8" w:rsidP="00F75AA8">
            <w:pPr>
              <w:pStyle w:val="Table-text"/>
              <w:keepNext/>
              <w:rPr>
                <w:lang w:val="en-US"/>
              </w:rPr>
            </w:pPr>
            <w:r>
              <w:rPr>
                <w:lang w:val="en-US"/>
              </w:rPr>
              <w:t>1.4</w:t>
            </w:r>
          </w:p>
        </w:tc>
        <w:tc>
          <w:tcPr>
            <w:tcW w:w="3685" w:type="dxa"/>
            <w:tcBorders>
              <w:top w:val="nil"/>
              <w:left w:val="nil"/>
              <w:bottom w:val="single" w:sz="4" w:space="0" w:color="auto"/>
              <w:right w:val="single" w:sz="4" w:space="0" w:color="auto"/>
            </w:tcBorders>
            <w:noWrap/>
            <w:vAlign w:val="center"/>
            <w:hideMark/>
          </w:tcPr>
          <w:p w14:paraId="5C21D4DC" w14:textId="77777777" w:rsidR="00F75AA8" w:rsidRDefault="00F75AA8" w:rsidP="00F75AA8">
            <w:pPr>
              <w:pStyle w:val="Table-text"/>
              <w:keepNext/>
              <w:jc w:val="left"/>
              <w:rPr>
                <w:lang w:val="en-US"/>
              </w:rPr>
            </w:pPr>
            <w:r>
              <w:rPr>
                <w:lang w:val="en-US"/>
              </w:rPr>
              <w:t>ITU</w:t>
            </w:r>
            <w:r>
              <w:rPr>
                <w:lang w:val="en-US"/>
              </w:rPr>
              <w:noBreakHyphen/>
              <w:t>R S.672 sidelobe level (dB)</w:t>
            </w:r>
          </w:p>
        </w:tc>
        <w:tc>
          <w:tcPr>
            <w:tcW w:w="1198" w:type="dxa"/>
            <w:tcBorders>
              <w:top w:val="nil"/>
              <w:left w:val="nil"/>
              <w:bottom w:val="single" w:sz="4" w:space="0" w:color="auto"/>
              <w:right w:val="single" w:sz="4" w:space="0" w:color="auto"/>
            </w:tcBorders>
            <w:noWrap/>
            <w:vAlign w:val="center"/>
            <w:hideMark/>
          </w:tcPr>
          <w:p w14:paraId="18EFE8CC" w14:textId="77777777" w:rsidR="00F75AA8" w:rsidRDefault="00F75AA8" w:rsidP="00F75AA8">
            <w:pPr>
              <w:pStyle w:val="Table-text"/>
              <w:keepNext/>
              <w:rPr>
                <w:lang w:val="en-US"/>
              </w:rPr>
            </w:pPr>
            <w:r>
              <w:rPr>
                <w:lang w:val="en-US"/>
              </w:rPr>
              <w:t>−25</w:t>
            </w:r>
          </w:p>
        </w:tc>
        <w:tc>
          <w:tcPr>
            <w:tcW w:w="1199" w:type="dxa"/>
            <w:tcBorders>
              <w:top w:val="nil"/>
              <w:left w:val="nil"/>
              <w:bottom w:val="single" w:sz="4" w:space="0" w:color="auto"/>
              <w:right w:val="single" w:sz="4" w:space="0" w:color="auto"/>
            </w:tcBorders>
            <w:noWrap/>
            <w:vAlign w:val="center"/>
            <w:hideMark/>
          </w:tcPr>
          <w:p w14:paraId="46C29620" w14:textId="77777777" w:rsidR="00F75AA8" w:rsidRDefault="00F75AA8" w:rsidP="00F75AA8">
            <w:pPr>
              <w:pStyle w:val="Table-text"/>
              <w:keepNext/>
              <w:rPr>
                <w:lang w:val="en-US"/>
              </w:rPr>
            </w:pPr>
            <w:r>
              <w:rPr>
                <w:lang w:val="en-US"/>
              </w:rPr>
              <w:t>−25</w:t>
            </w:r>
          </w:p>
        </w:tc>
        <w:tc>
          <w:tcPr>
            <w:tcW w:w="1198" w:type="dxa"/>
            <w:tcBorders>
              <w:top w:val="nil"/>
              <w:left w:val="nil"/>
              <w:bottom w:val="single" w:sz="4" w:space="0" w:color="auto"/>
              <w:right w:val="single" w:sz="4" w:space="0" w:color="auto"/>
            </w:tcBorders>
            <w:vAlign w:val="center"/>
            <w:hideMark/>
          </w:tcPr>
          <w:p w14:paraId="3206366C" w14:textId="77777777" w:rsidR="00F75AA8" w:rsidRDefault="00F75AA8" w:rsidP="00F75AA8">
            <w:pPr>
              <w:pStyle w:val="Table-text"/>
              <w:keepNext/>
              <w:rPr>
                <w:lang w:val="en-US"/>
              </w:rPr>
            </w:pPr>
            <w:r>
              <w:rPr>
                <w:lang w:val="en-US"/>
              </w:rPr>
              <w:t>−25</w:t>
            </w:r>
          </w:p>
        </w:tc>
        <w:tc>
          <w:tcPr>
            <w:tcW w:w="1199" w:type="dxa"/>
            <w:tcBorders>
              <w:top w:val="nil"/>
              <w:left w:val="nil"/>
              <w:bottom w:val="single" w:sz="4" w:space="0" w:color="auto"/>
              <w:right w:val="single" w:sz="4" w:space="0" w:color="auto"/>
            </w:tcBorders>
            <w:vAlign w:val="center"/>
            <w:hideMark/>
          </w:tcPr>
          <w:p w14:paraId="33629D2F" w14:textId="77777777" w:rsidR="00F75AA8" w:rsidRDefault="00F75AA8" w:rsidP="00F75AA8">
            <w:pPr>
              <w:pStyle w:val="Table-text"/>
              <w:keepNext/>
              <w:rPr>
                <w:lang w:val="en-US"/>
              </w:rPr>
            </w:pPr>
            <w:r>
              <w:rPr>
                <w:lang w:val="en-US"/>
              </w:rPr>
              <w:t>−25</w:t>
            </w:r>
          </w:p>
        </w:tc>
        <w:tc>
          <w:tcPr>
            <w:tcW w:w="1199" w:type="dxa"/>
            <w:tcBorders>
              <w:top w:val="nil"/>
              <w:left w:val="single" w:sz="4" w:space="0" w:color="auto"/>
              <w:bottom w:val="single" w:sz="4" w:space="0" w:color="auto"/>
              <w:right w:val="single" w:sz="4" w:space="0" w:color="auto"/>
            </w:tcBorders>
            <w:vAlign w:val="center"/>
          </w:tcPr>
          <w:p w14:paraId="6934E6A5" w14:textId="77777777" w:rsidR="00F75AA8" w:rsidRDefault="00F75AA8" w:rsidP="00F75AA8">
            <w:pPr>
              <w:pStyle w:val="Table-text"/>
              <w:keepNext/>
              <w:rPr>
                <w:lang w:val="en-US"/>
              </w:rPr>
            </w:pPr>
          </w:p>
        </w:tc>
      </w:tr>
      <w:tr w:rsidR="00F75AA8" w14:paraId="29CB4606" w14:textId="77777777" w:rsidTr="00F75AA8">
        <w:trPr>
          <w:cantSplit/>
          <w:jc w:val="center"/>
        </w:trPr>
        <w:tc>
          <w:tcPr>
            <w:tcW w:w="623" w:type="dxa"/>
            <w:tcBorders>
              <w:top w:val="nil"/>
              <w:left w:val="single" w:sz="4" w:space="0" w:color="auto"/>
              <w:bottom w:val="single" w:sz="4" w:space="0" w:color="auto"/>
              <w:right w:val="single" w:sz="4" w:space="0" w:color="auto"/>
            </w:tcBorders>
            <w:noWrap/>
            <w:vAlign w:val="bottom"/>
            <w:hideMark/>
          </w:tcPr>
          <w:p w14:paraId="4EF0FC35" w14:textId="77777777" w:rsidR="00F75AA8" w:rsidRDefault="00F75AA8" w:rsidP="00F75AA8">
            <w:pPr>
              <w:pStyle w:val="Table-text"/>
              <w:keepNext/>
              <w:rPr>
                <w:lang w:val="en-US"/>
              </w:rPr>
            </w:pPr>
            <w:r>
              <w:rPr>
                <w:lang w:val="en-US"/>
              </w:rPr>
              <w:t>1.5</w:t>
            </w:r>
          </w:p>
        </w:tc>
        <w:tc>
          <w:tcPr>
            <w:tcW w:w="3685" w:type="dxa"/>
            <w:tcBorders>
              <w:top w:val="nil"/>
              <w:left w:val="nil"/>
              <w:bottom w:val="single" w:sz="4" w:space="0" w:color="auto"/>
              <w:right w:val="single" w:sz="4" w:space="0" w:color="auto"/>
            </w:tcBorders>
            <w:noWrap/>
            <w:vAlign w:val="center"/>
            <w:hideMark/>
          </w:tcPr>
          <w:p w14:paraId="0E084D81" w14:textId="77777777" w:rsidR="00F75AA8" w:rsidRDefault="00F75AA8" w:rsidP="00F75AA8">
            <w:pPr>
              <w:pStyle w:val="Table-text"/>
              <w:keepNext/>
              <w:jc w:val="left"/>
              <w:rPr>
                <w:lang w:val="en-US"/>
              </w:rPr>
            </w:pPr>
            <w:r>
              <w:rPr>
                <w:lang w:val="en-US"/>
              </w:rPr>
              <w:t>Satellite antenna peak gain (dBi)</w:t>
            </w:r>
          </w:p>
        </w:tc>
        <w:tc>
          <w:tcPr>
            <w:tcW w:w="1198" w:type="dxa"/>
            <w:tcBorders>
              <w:top w:val="nil"/>
              <w:left w:val="nil"/>
              <w:bottom w:val="single" w:sz="4" w:space="0" w:color="auto"/>
              <w:right w:val="single" w:sz="4" w:space="0" w:color="auto"/>
            </w:tcBorders>
            <w:noWrap/>
            <w:vAlign w:val="center"/>
            <w:hideMark/>
          </w:tcPr>
          <w:p w14:paraId="6F9215F1" w14:textId="77777777" w:rsidR="00F75AA8" w:rsidRDefault="00F75AA8" w:rsidP="00F75AA8">
            <w:pPr>
              <w:pStyle w:val="Table-text"/>
              <w:keepNext/>
              <w:rPr>
                <w:lang w:val="en-US"/>
              </w:rPr>
            </w:pPr>
            <w:r>
              <w:rPr>
                <w:lang w:val="en-US"/>
              </w:rPr>
              <w:t>58.5</w:t>
            </w:r>
          </w:p>
        </w:tc>
        <w:tc>
          <w:tcPr>
            <w:tcW w:w="1199" w:type="dxa"/>
            <w:tcBorders>
              <w:top w:val="nil"/>
              <w:left w:val="nil"/>
              <w:bottom w:val="single" w:sz="4" w:space="0" w:color="auto"/>
              <w:right w:val="single" w:sz="4" w:space="0" w:color="auto"/>
            </w:tcBorders>
            <w:noWrap/>
            <w:vAlign w:val="center"/>
            <w:hideMark/>
          </w:tcPr>
          <w:p w14:paraId="5260B4B6" w14:textId="77777777" w:rsidR="00F75AA8" w:rsidRDefault="00F75AA8" w:rsidP="00F75AA8">
            <w:pPr>
              <w:pStyle w:val="Table-text"/>
              <w:keepNext/>
              <w:rPr>
                <w:lang w:val="en-US"/>
              </w:rPr>
            </w:pPr>
            <w:r>
              <w:rPr>
                <w:lang w:val="en-US"/>
              </w:rPr>
              <w:t>54.9</w:t>
            </w:r>
          </w:p>
        </w:tc>
        <w:tc>
          <w:tcPr>
            <w:tcW w:w="1198" w:type="dxa"/>
            <w:tcBorders>
              <w:top w:val="nil"/>
              <w:left w:val="nil"/>
              <w:bottom w:val="single" w:sz="4" w:space="0" w:color="auto"/>
              <w:right w:val="single" w:sz="4" w:space="0" w:color="auto"/>
            </w:tcBorders>
            <w:vAlign w:val="center"/>
            <w:hideMark/>
          </w:tcPr>
          <w:p w14:paraId="63019530" w14:textId="77777777" w:rsidR="00F75AA8" w:rsidRDefault="00F75AA8" w:rsidP="00F75AA8">
            <w:pPr>
              <w:pStyle w:val="Table-text"/>
              <w:keepNext/>
              <w:rPr>
                <w:lang w:val="en-US"/>
              </w:rPr>
            </w:pPr>
            <w:r>
              <w:rPr>
                <w:lang w:val="en-US"/>
              </w:rPr>
              <w:t>38.5</w:t>
            </w:r>
          </w:p>
        </w:tc>
        <w:tc>
          <w:tcPr>
            <w:tcW w:w="1199" w:type="dxa"/>
            <w:tcBorders>
              <w:top w:val="nil"/>
              <w:left w:val="nil"/>
              <w:bottom w:val="single" w:sz="4" w:space="0" w:color="auto"/>
              <w:right w:val="single" w:sz="4" w:space="0" w:color="auto"/>
            </w:tcBorders>
            <w:vAlign w:val="center"/>
            <w:hideMark/>
          </w:tcPr>
          <w:p w14:paraId="4EC541EE" w14:textId="77777777" w:rsidR="00F75AA8" w:rsidRDefault="00F75AA8" w:rsidP="00F75AA8">
            <w:pPr>
              <w:pStyle w:val="Table-text"/>
              <w:keepNext/>
              <w:rPr>
                <w:lang w:val="en-US"/>
              </w:rPr>
            </w:pPr>
            <w:r>
              <w:rPr>
                <w:lang w:val="en-US"/>
              </w:rPr>
              <w:t>54.9</w:t>
            </w:r>
          </w:p>
        </w:tc>
        <w:tc>
          <w:tcPr>
            <w:tcW w:w="1199" w:type="dxa"/>
            <w:tcBorders>
              <w:top w:val="nil"/>
              <w:left w:val="single" w:sz="4" w:space="0" w:color="auto"/>
              <w:bottom w:val="single" w:sz="4" w:space="0" w:color="auto"/>
              <w:right w:val="single" w:sz="4" w:space="0" w:color="auto"/>
            </w:tcBorders>
            <w:vAlign w:val="center"/>
            <w:hideMark/>
          </w:tcPr>
          <w:p w14:paraId="007F2C18" w14:textId="77777777" w:rsidR="00F75AA8" w:rsidRDefault="00F75AA8" w:rsidP="00F75AA8">
            <w:pPr>
              <w:pStyle w:val="Table-text"/>
              <w:keepNext/>
              <w:rPr>
                <w:i/>
                <w:lang w:val="en-US"/>
              </w:rPr>
            </w:pPr>
            <w:r>
              <w:rPr>
                <w:i/>
                <w:lang w:val="en-US"/>
              </w:rPr>
              <w:t>G</w:t>
            </w:r>
            <w:r>
              <w:rPr>
                <w:i/>
                <w:vertAlign w:val="subscript"/>
                <w:lang w:val="en-US"/>
              </w:rPr>
              <w:t>max</w:t>
            </w:r>
          </w:p>
        </w:tc>
      </w:tr>
      <w:tr w:rsidR="00F75AA8" w14:paraId="27B059D1" w14:textId="77777777" w:rsidTr="00F75AA8">
        <w:trPr>
          <w:cantSplit/>
          <w:jc w:val="center"/>
        </w:trPr>
        <w:tc>
          <w:tcPr>
            <w:tcW w:w="623" w:type="dxa"/>
            <w:tcBorders>
              <w:top w:val="nil"/>
              <w:left w:val="single" w:sz="4" w:space="0" w:color="auto"/>
              <w:bottom w:val="single" w:sz="4" w:space="0" w:color="auto"/>
              <w:right w:val="single" w:sz="4" w:space="0" w:color="auto"/>
            </w:tcBorders>
            <w:noWrap/>
            <w:hideMark/>
          </w:tcPr>
          <w:p w14:paraId="764A1B96" w14:textId="77777777" w:rsidR="00F75AA8" w:rsidRDefault="00F75AA8" w:rsidP="00F75AA8">
            <w:pPr>
              <w:pStyle w:val="Table-text"/>
              <w:keepNext/>
              <w:rPr>
                <w:lang w:val="en-US"/>
              </w:rPr>
            </w:pPr>
            <w:r>
              <w:rPr>
                <w:lang w:val="en-US"/>
              </w:rPr>
              <w:t>1.6</w:t>
            </w:r>
          </w:p>
        </w:tc>
        <w:tc>
          <w:tcPr>
            <w:tcW w:w="3685" w:type="dxa"/>
            <w:tcBorders>
              <w:top w:val="nil"/>
              <w:left w:val="nil"/>
              <w:bottom w:val="single" w:sz="4" w:space="0" w:color="auto"/>
              <w:right w:val="single" w:sz="4" w:space="0" w:color="auto"/>
            </w:tcBorders>
            <w:noWrap/>
            <w:vAlign w:val="center"/>
            <w:hideMark/>
          </w:tcPr>
          <w:p w14:paraId="141132CF" w14:textId="77777777" w:rsidR="00F75AA8" w:rsidRDefault="00F75AA8" w:rsidP="00F75AA8">
            <w:pPr>
              <w:pStyle w:val="Table-text"/>
              <w:keepNext/>
              <w:jc w:val="left"/>
              <w:rPr>
                <w:lang w:val="en-US"/>
              </w:rPr>
            </w:pPr>
            <w:r>
              <w:rPr>
                <w:lang w:val="en-US"/>
              </w:rPr>
              <w:t>Additional link losses (dB)</w:t>
            </w:r>
          </w:p>
          <w:p w14:paraId="72D6DAE1" w14:textId="77777777" w:rsidR="00F75AA8" w:rsidRDefault="00F75AA8" w:rsidP="00F75AA8">
            <w:pPr>
              <w:pStyle w:val="Table-text"/>
              <w:keepNext/>
              <w:jc w:val="left"/>
              <w:rPr>
                <w:lang w:val="en-US"/>
              </w:rPr>
            </w:pPr>
            <w:r>
              <w:rPr>
                <w:lang w:val="en-US"/>
              </w:rPr>
              <w:t xml:space="preserve">This field includes non-precipitation impairments </w:t>
            </w:r>
          </w:p>
        </w:tc>
        <w:tc>
          <w:tcPr>
            <w:tcW w:w="1198" w:type="dxa"/>
            <w:tcBorders>
              <w:top w:val="nil"/>
              <w:left w:val="nil"/>
              <w:bottom w:val="single" w:sz="4" w:space="0" w:color="auto"/>
              <w:right w:val="single" w:sz="4" w:space="0" w:color="auto"/>
            </w:tcBorders>
            <w:noWrap/>
            <w:vAlign w:val="center"/>
            <w:hideMark/>
          </w:tcPr>
          <w:p w14:paraId="3797E5F8" w14:textId="77777777" w:rsidR="00F75AA8" w:rsidRDefault="00F75AA8" w:rsidP="00F75AA8">
            <w:pPr>
              <w:pStyle w:val="Table-text"/>
              <w:keepNext/>
              <w:rPr>
                <w:lang w:val="en-US"/>
              </w:rPr>
            </w:pPr>
            <w:r>
              <w:rPr>
                <w:lang w:val="en-US"/>
              </w:rPr>
              <w:t>4.5</w:t>
            </w:r>
          </w:p>
        </w:tc>
        <w:tc>
          <w:tcPr>
            <w:tcW w:w="1199" w:type="dxa"/>
            <w:tcBorders>
              <w:top w:val="nil"/>
              <w:left w:val="nil"/>
              <w:bottom w:val="single" w:sz="4" w:space="0" w:color="auto"/>
              <w:right w:val="single" w:sz="4" w:space="0" w:color="auto"/>
            </w:tcBorders>
            <w:noWrap/>
            <w:vAlign w:val="center"/>
            <w:hideMark/>
          </w:tcPr>
          <w:p w14:paraId="595E3B3A" w14:textId="77777777" w:rsidR="00F75AA8" w:rsidRDefault="00F75AA8" w:rsidP="00F75AA8">
            <w:pPr>
              <w:pStyle w:val="Table-text"/>
              <w:keepNext/>
              <w:rPr>
                <w:lang w:val="en-US"/>
              </w:rPr>
            </w:pPr>
            <w:r>
              <w:rPr>
                <w:lang w:val="en-US"/>
              </w:rPr>
              <w:t>4.5</w:t>
            </w:r>
          </w:p>
        </w:tc>
        <w:tc>
          <w:tcPr>
            <w:tcW w:w="1198" w:type="dxa"/>
            <w:tcBorders>
              <w:top w:val="nil"/>
              <w:left w:val="nil"/>
              <w:bottom w:val="single" w:sz="4" w:space="0" w:color="auto"/>
              <w:right w:val="single" w:sz="4" w:space="0" w:color="auto"/>
            </w:tcBorders>
            <w:vAlign w:val="center"/>
            <w:hideMark/>
          </w:tcPr>
          <w:p w14:paraId="0F12FBA3" w14:textId="77777777" w:rsidR="00F75AA8" w:rsidRDefault="00F75AA8" w:rsidP="00F75AA8">
            <w:pPr>
              <w:pStyle w:val="Table-text"/>
              <w:keepNext/>
              <w:rPr>
                <w:lang w:val="en-US"/>
              </w:rPr>
            </w:pPr>
            <w:r>
              <w:rPr>
                <w:lang w:val="en-US"/>
              </w:rPr>
              <w:t>4.5</w:t>
            </w:r>
          </w:p>
        </w:tc>
        <w:tc>
          <w:tcPr>
            <w:tcW w:w="1199" w:type="dxa"/>
            <w:tcBorders>
              <w:top w:val="nil"/>
              <w:left w:val="nil"/>
              <w:bottom w:val="single" w:sz="4" w:space="0" w:color="auto"/>
              <w:right w:val="single" w:sz="4" w:space="0" w:color="auto"/>
            </w:tcBorders>
            <w:vAlign w:val="center"/>
            <w:hideMark/>
          </w:tcPr>
          <w:p w14:paraId="664C4E57" w14:textId="77777777" w:rsidR="00F75AA8" w:rsidRDefault="00F75AA8" w:rsidP="00F75AA8">
            <w:pPr>
              <w:pStyle w:val="Table-text"/>
              <w:keepNext/>
              <w:rPr>
                <w:lang w:val="en-US"/>
              </w:rPr>
            </w:pPr>
            <w:r>
              <w:rPr>
                <w:lang w:val="en-US"/>
              </w:rPr>
              <w:t>4.5</w:t>
            </w:r>
          </w:p>
        </w:tc>
        <w:tc>
          <w:tcPr>
            <w:tcW w:w="1199" w:type="dxa"/>
            <w:tcBorders>
              <w:top w:val="nil"/>
              <w:left w:val="single" w:sz="4" w:space="0" w:color="auto"/>
              <w:bottom w:val="single" w:sz="4" w:space="0" w:color="auto"/>
              <w:right w:val="single" w:sz="4" w:space="0" w:color="auto"/>
            </w:tcBorders>
            <w:vAlign w:val="center"/>
            <w:hideMark/>
          </w:tcPr>
          <w:p w14:paraId="18664D4E" w14:textId="77777777" w:rsidR="00F75AA8" w:rsidRDefault="00F75AA8" w:rsidP="00F75AA8">
            <w:pPr>
              <w:pStyle w:val="Table-text"/>
              <w:keepNext/>
              <w:rPr>
                <w:lang w:val="en-US"/>
              </w:rPr>
            </w:pPr>
            <w:r>
              <w:rPr>
                <w:i/>
                <w:iCs/>
                <w:lang w:val="en-US"/>
              </w:rPr>
              <w:t>L</w:t>
            </w:r>
            <w:r>
              <w:rPr>
                <w:i/>
                <w:iCs/>
                <w:vertAlign w:val="subscript"/>
                <w:lang w:val="en-US"/>
              </w:rPr>
              <w:t>o</w:t>
            </w:r>
          </w:p>
        </w:tc>
      </w:tr>
      <w:tr w:rsidR="00F75AA8" w14:paraId="349D8F1B" w14:textId="77777777" w:rsidTr="00F75AA8">
        <w:trPr>
          <w:cantSplit/>
          <w:jc w:val="center"/>
        </w:trPr>
        <w:tc>
          <w:tcPr>
            <w:tcW w:w="623" w:type="dxa"/>
            <w:tcBorders>
              <w:top w:val="nil"/>
              <w:left w:val="single" w:sz="4" w:space="0" w:color="auto"/>
              <w:bottom w:val="single" w:sz="4" w:space="0" w:color="auto"/>
              <w:right w:val="single" w:sz="4" w:space="0" w:color="auto"/>
            </w:tcBorders>
            <w:noWrap/>
            <w:hideMark/>
          </w:tcPr>
          <w:p w14:paraId="33726E69" w14:textId="77777777" w:rsidR="00F75AA8" w:rsidRDefault="00F75AA8" w:rsidP="00F75AA8">
            <w:pPr>
              <w:pStyle w:val="Table-text"/>
              <w:keepNext/>
              <w:rPr>
                <w:lang w:val="en-US"/>
              </w:rPr>
            </w:pPr>
            <w:r>
              <w:rPr>
                <w:lang w:val="en-US"/>
              </w:rPr>
              <w:t>1.7</w:t>
            </w:r>
          </w:p>
        </w:tc>
        <w:tc>
          <w:tcPr>
            <w:tcW w:w="3685" w:type="dxa"/>
            <w:tcBorders>
              <w:top w:val="nil"/>
              <w:left w:val="nil"/>
              <w:bottom w:val="single" w:sz="4" w:space="0" w:color="auto"/>
              <w:right w:val="single" w:sz="4" w:space="0" w:color="auto"/>
            </w:tcBorders>
            <w:noWrap/>
            <w:vAlign w:val="center"/>
            <w:hideMark/>
          </w:tcPr>
          <w:p w14:paraId="4802708F" w14:textId="77777777" w:rsidR="00F75AA8" w:rsidRDefault="00F75AA8" w:rsidP="00F75AA8">
            <w:pPr>
              <w:pStyle w:val="Table-text"/>
              <w:keepNext/>
              <w:jc w:val="left"/>
              <w:rPr>
                <w:lang w:val="en-US"/>
              </w:rPr>
            </w:pPr>
            <w:r>
              <w:rPr>
                <w:lang w:val="en-US"/>
              </w:rPr>
              <w:t>Additional noise contribution including margin for inter-system interference (dB)</w:t>
            </w:r>
          </w:p>
        </w:tc>
        <w:tc>
          <w:tcPr>
            <w:tcW w:w="1198" w:type="dxa"/>
            <w:tcBorders>
              <w:top w:val="nil"/>
              <w:left w:val="nil"/>
              <w:bottom w:val="single" w:sz="4" w:space="0" w:color="auto"/>
              <w:right w:val="single" w:sz="4" w:space="0" w:color="auto"/>
            </w:tcBorders>
            <w:noWrap/>
            <w:vAlign w:val="center"/>
            <w:hideMark/>
          </w:tcPr>
          <w:p w14:paraId="20A5038E" w14:textId="77777777" w:rsidR="00F75AA8" w:rsidRDefault="00F75AA8" w:rsidP="00F75AA8">
            <w:pPr>
              <w:pStyle w:val="Table-text"/>
              <w:keepNext/>
              <w:rPr>
                <w:lang w:val="en-US"/>
              </w:rPr>
            </w:pPr>
            <w:r>
              <w:rPr>
                <w:lang w:val="en-US"/>
              </w:rPr>
              <w:t>2</w:t>
            </w:r>
          </w:p>
        </w:tc>
        <w:tc>
          <w:tcPr>
            <w:tcW w:w="1199" w:type="dxa"/>
            <w:tcBorders>
              <w:top w:val="nil"/>
              <w:left w:val="nil"/>
              <w:bottom w:val="single" w:sz="4" w:space="0" w:color="auto"/>
              <w:right w:val="single" w:sz="4" w:space="0" w:color="auto"/>
            </w:tcBorders>
            <w:noWrap/>
            <w:vAlign w:val="center"/>
            <w:hideMark/>
          </w:tcPr>
          <w:p w14:paraId="75861DBF" w14:textId="77777777" w:rsidR="00F75AA8" w:rsidRDefault="00F75AA8" w:rsidP="00F75AA8">
            <w:pPr>
              <w:pStyle w:val="Table-text"/>
              <w:keepNext/>
              <w:rPr>
                <w:lang w:val="en-US"/>
              </w:rPr>
            </w:pPr>
            <w:r>
              <w:rPr>
                <w:lang w:val="en-US"/>
              </w:rPr>
              <w:t>2</w:t>
            </w:r>
          </w:p>
        </w:tc>
        <w:tc>
          <w:tcPr>
            <w:tcW w:w="1198" w:type="dxa"/>
            <w:tcBorders>
              <w:top w:val="nil"/>
              <w:left w:val="nil"/>
              <w:bottom w:val="single" w:sz="4" w:space="0" w:color="auto"/>
              <w:right w:val="single" w:sz="4" w:space="0" w:color="auto"/>
            </w:tcBorders>
            <w:vAlign w:val="center"/>
            <w:hideMark/>
          </w:tcPr>
          <w:p w14:paraId="35302D4F" w14:textId="77777777" w:rsidR="00F75AA8" w:rsidRDefault="00F75AA8" w:rsidP="00F75AA8">
            <w:pPr>
              <w:pStyle w:val="Table-text"/>
              <w:keepNext/>
              <w:rPr>
                <w:lang w:val="en-US"/>
              </w:rPr>
            </w:pPr>
            <w:r>
              <w:rPr>
                <w:lang w:val="en-US"/>
              </w:rPr>
              <w:t>2</w:t>
            </w:r>
          </w:p>
        </w:tc>
        <w:tc>
          <w:tcPr>
            <w:tcW w:w="1199" w:type="dxa"/>
            <w:tcBorders>
              <w:top w:val="nil"/>
              <w:left w:val="nil"/>
              <w:bottom w:val="single" w:sz="4" w:space="0" w:color="auto"/>
              <w:right w:val="single" w:sz="4" w:space="0" w:color="auto"/>
            </w:tcBorders>
            <w:vAlign w:val="center"/>
            <w:hideMark/>
          </w:tcPr>
          <w:p w14:paraId="14471288" w14:textId="77777777" w:rsidR="00F75AA8" w:rsidRDefault="00F75AA8" w:rsidP="00F75AA8">
            <w:pPr>
              <w:pStyle w:val="Table-text"/>
              <w:keepNext/>
              <w:rPr>
                <w:lang w:val="en-US"/>
              </w:rPr>
            </w:pPr>
            <w:r>
              <w:rPr>
                <w:lang w:val="en-US"/>
              </w:rPr>
              <w:t>2</w:t>
            </w:r>
          </w:p>
        </w:tc>
        <w:tc>
          <w:tcPr>
            <w:tcW w:w="1199" w:type="dxa"/>
            <w:tcBorders>
              <w:top w:val="nil"/>
              <w:left w:val="single" w:sz="4" w:space="0" w:color="auto"/>
              <w:bottom w:val="single" w:sz="4" w:space="0" w:color="auto"/>
              <w:right w:val="single" w:sz="4" w:space="0" w:color="auto"/>
            </w:tcBorders>
            <w:vAlign w:val="center"/>
            <w:hideMark/>
          </w:tcPr>
          <w:p w14:paraId="059EB54A" w14:textId="77777777" w:rsidR="00F75AA8" w:rsidRDefault="00F75AA8" w:rsidP="00F75AA8">
            <w:pPr>
              <w:pStyle w:val="Table-text"/>
              <w:keepNext/>
              <w:rPr>
                <w:lang w:val="en-US"/>
              </w:rPr>
            </w:pPr>
            <w:r>
              <w:rPr>
                <w:i/>
                <w:iCs/>
                <w:lang w:val="en-US"/>
              </w:rPr>
              <w:t>M</w:t>
            </w:r>
            <w:r>
              <w:rPr>
                <w:vertAlign w:val="subscript"/>
                <w:lang w:val="en-US"/>
              </w:rPr>
              <w:t>0</w:t>
            </w:r>
            <w:r>
              <w:rPr>
                <w:i/>
                <w:iCs/>
                <w:vertAlign w:val="subscript"/>
                <w:lang w:val="en-US"/>
              </w:rPr>
              <w:t>inter</w:t>
            </w:r>
          </w:p>
        </w:tc>
      </w:tr>
      <w:tr w:rsidR="00F75AA8" w14:paraId="4BD8CB0C" w14:textId="77777777" w:rsidTr="00F75AA8">
        <w:trPr>
          <w:cantSplit/>
          <w:jc w:val="center"/>
        </w:trPr>
        <w:tc>
          <w:tcPr>
            <w:tcW w:w="623" w:type="dxa"/>
            <w:tcBorders>
              <w:top w:val="nil"/>
              <w:left w:val="single" w:sz="4" w:space="0" w:color="auto"/>
              <w:bottom w:val="single" w:sz="4" w:space="0" w:color="auto"/>
              <w:right w:val="single" w:sz="4" w:space="0" w:color="auto"/>
            </w:tcBorders>
            <w:noWrap/>
            <w:hideMark/>
          </w:tcPr>
          <w:p w14:paraId="1B87D3A1" w14:textId="77777777" w:rsidR="00F75AA8" w:rsidRDefault="00F75AA8" w:rsidP="00F75AA8">
            <w:pPr>
              <w:pStyle w:val="Table-text"/>
              <w:rPr>
                <w:lang w:val="en-US"/>
              </w:rPr>
            </w:pPr>
            <w:r>
              <w:rPr>
                <w:lang w:val="en-US"/>
              </w:rPr>
              <w:t>1.8</w:t>
            </w:r>
          </w:p>
        </w:tc>
        <w:tc>
          <w:tcPr>
            <w:tcW w:w="3685" w:type="dxa"/>
            <w:tcBorders>
              <w:top w:val="nil"/>
              <w:left w:val="nil"/>
              <w:bottom w:val="single" w:sz="4" w:space="0" w:color="auto"/>
              <w:right w:val="single" w:sz="4" w:space="0" w:color="auto"/>
            </w:tcBorders>
            <w:noWrap/>
            <w:vAlign w:val="center"/>
            <w:hideMark/>
          </w:tcPr>
          <w:p w14:paraId="44CE92A4" w14:textId="77777777" w:rsidR="00F75AA8" w:rsidRDefault="00F75AA8" w:rsidP="00F75AA8">
            <w:pPr>
              <w:pStyle w:val="Table-text"/>
              <w:jc w:val="left"/>
              <w:rPr>
                <w:lang w:val="en-US"/>
              </w:rPr>
            </w:pPr>
            <w:r>
              <w:rPr>
                <w:lang w:val="en-US"/>
              </w:rPr>
              <w:t>Additional noise contribution including margin for intra-system interference (dB) and non-time varying sources</w:t>
            </w:r>
          </w:p>
        </w:tc>
        <w:tc>
          <w:tcPr>
            <w:tcW w:w="1198" w:type="dxa"/>
            <w:tcBorders>
              <w:top w:val="nil"/>
              <w:left w:val="nil"/>
              <w:bottom w:val="single" w:sz="4" w:space="0" w:color="auto"/>
              <w:right w:val="single" w:sz="4" w:space="0" w:color="auto"/>
            </w:tcBorders>
            <w:noWrap/>
            <w:vAlign w:val="center"/>
            <w:hideMark/>
          </w:tcPr>
          <w:p w14:paraId="43DC7E89" w14:textId="77777777" w:rsidR="00F75AA8" w:rsidRDefault="00F75AA8" w:rsidP="00F75AA8">
            <w:pPr>
              <w:pStyle w:val="Table-text"/>
              <w:rPr>
                <w:lang w:val="en-US"/>
              </w:rPr>
            </w:pPr>
            <w:r>
              <w:rPr>
                <w:lang w:val="en-US"/>
              </w:rPr>
              <w:t>1</w:t>
            </w:r>
          </w:p>
        </w:tc>
        <w:tc>
          <w:tcPr>
            <w:tcW w:w="1199" w:type="dxa"/>
            <w:tcBorders>
              <w:top w:val="nil"/>
              <w:left w:val="nil"/>
              <w:bottom w:val="single" w:sz="4" w:space="0" w:color="auto"/>
              <w:right w:val="single" w:sz="4" w:space="0" w:color="auto"/>
            </w:tcBorders>
            <w:noWrap/>
            <w:vAlign w:val="center"/>
            <w:hideMark/>
          </w:tcPr>
          <w:p w14:paraId="7CEF2941" w14:textId="77777777" w:rsidR="00F75AA8" w:rsidRDefault="00F75AA8" w:rsidP="00F75AA8">
            <w:pPr>
              <w:pStyle w:val="Table-text"/>
              <w:rPr>
                <w:lang w:val="en-US"/>
              </w:rPr>
            </w:pPr>
            <w:r>
              <w:rPr>
                <w:lang w:val="en-US"/>
              </w:rPr>
              <w:t>1</w:t>
            </w:r>
          </w:p>
        </w:tc>
        <w:tc>
          <w:tcPr>
            <w:tcW w:w="1198" w:type="dxa"/>
            <w:tcBorders>
              <w:top w:val="nil"/>
              <w:left w:val="nil"/>
              <w:bottom w:val="single" w:sz="4" w:space="0" w:color="auto"/>
              <w:right w:val="single" w:sz="4" w:space="0" w:color="auto"/>
            </w:tcBorders>
            <w:vAlign w:val="center"/>
            <w:hideMark/>
          </w:tcPr>
          <w:p w14:paraId="7E0E9A7F" w14:textId="77777777" w:rsidR="00F75AA8" w:rsidRDefault="00F75AA8" w:rsidP="00F75AA8">
            <w:pPr>
              <w:pStyle w:val="Table-text"/>
              <w:rPr>
                <w:lang w:val="en-US"/>
              </w:rPr>
            </w:pPr>
            <w:r>
              <w:rPr>
                <w:lang w:val="en-US"/>
              </w:rPr>
              <w:t>1</w:t>
            </w:r>
          </w:p>
        </w:tc>
        <w:tc>
          <w:tcPr>
            <w:tcW w:w="1199" w:type="dxa"/>
            <w:tcBorders>
              <w:top w:val="nil"/>
              <w:left w:val="nil"/>
              <w:bottom w:val="single" w:sz="4" w:space="0" w:color="auto"/>
              <w:right w:val="single" w:sz="4" w:space="0" w:color="auto"/>
            </w:tcBorders>
            <w:vAlign w:val="center"/>
            <w:hideMark/>
          </w:tcPr>
          <w:p w14:paraId="1149EBF5" w14:textId="77777777" w:rsidR="00F75AA8" w:rsidRDefault="00F75AA8" w:rsidP="00F75AA8">
            <w:pPr>
              <w:pStyle w:val="Table-text"/>
              <w:rPr>
                <w:lang w:val="en-US"/>
              </w:rPr>
            </w:pPr>
            <w:r>
              <w:rPr>
                <w:lang w:val="en-US"/>
              </w:rPr>
              <w:t>1</w:t>
            </w:r>
          </w:p>
        </w:tc>
        <w:tc>
          <w:tcPr>
            <w:tcW w:w="1199" w:type="dxa"/>
            <w:tcBorders>
              <w:top w:val="nil"/>
              <w:left w:val="single" w:sz="4" w:space="0" w:color="auto"/>
              <w:bottom w:val="single" w:sz="4" w:space="0" w:color="auto"/>
              <w:right w:val="single" w:sz="4" w:space="0" w:color="auto"/>
            </w:tcBorders>
            <w:vAlign w:val="center"/>
            <w:hideMark/>
          </w:tcPr>
          <w:p w14:paraId="5BEDC62E" w14:textId="77777777" w:rsidR="00F75AA8" w:rsidRDefault="00F75AA8" w:rsidP="00F75AA8">
            <w:pPr>
              <w:pStyle w:val="Table-text"/>
              <w:rPr>
                <w:lang w:val="en-US"/>
              </w:rPr>
            </w:pPr>
            <w:r>
              <w:rPr>
                <w:i/>
                <w:iCs/>
                <w:lang w:val="en-US"/>
              </w:rPr>
              <w:t>M</w:t>
            </w:r>
            <w:r>
              <w:rPr>
                <w:vertAlign w:val="subscript"/>
                <w:lang w:val="en-US"/>
              </w:rPr>
              <w:t>0</w:t>
            </w:r>
            <w:r>
              <w:rPr>
                <w:i/>
                <w:iCs/>
                <w:vertAlign w:val="subscript"/>
                <w:lang w:val="en-US"/>
              </w:rPr>
              <w:t>intra</w:t>
            </w:r>
          </w:p>
        </w:tc>
      </w:tr>
    </w:tbl>
    <w:p w14:paraId="56F25A42" w14:textId="77777777" w:rsidR="00F75AA8" w:rsidRDefault="00F75AA8" w:rsidP="00F75AA8">
      <w:pPr>
        <w:pStyle w:val="Tablefin"/>
        <w:rPr>
          <w:lang w:eastAsia="en-US"/>
        </w:rPr>
      </w:pPr>
    </w:p>
    <w:tbl>
      <w:tblPr>
        <w:tblW w:w="9639" w:type="dxa"/>
        <w:jc w:val="center"/>
        <w:tblLayout w:type="fixed"/>
        <w:tblLook w:val="04A0" w:firstRow="1" w:lastRow="0" w:firstColumn="1" w:lastColumn="0" w:noHBand="0" w:noVBand="1"/>
      </w:tblPr>
      <w:tblGrid>
        <w:gridCol w:w="589"/>
        <w:gridCol w:w="3400"/>
        <w:gridCol w:w="749"/>
        <w:gridCol w:w="750"/>
        <w:gridCol w:w="770"/>
        <w:gridCol w:w="729"/>
        <w:gridCol w:w="749"/>
        <w:gridCol w:w="753"/>
        <w:gridCol w:w="1139"/>
        <w:gridCol w:w="11"/>
      </w:tblGrid>
      <w:tr w:rsidR="00F75AA8" w14:paraId="4F6CF0E1" w14:textId="77777777" w:rsidTr="00F75AA8">
        <w:trPr>
          <w:gridAfter w:val="1"/>
          <w:wAfter w:w="11" w:type="dxa"/>
          <w:cantSplit/>
          <w:jc w:val="center"/>
        </w:trPr>
        <w:tc>
          <w:tcPr>
            <w:tcW w:w="589" w:type="dxa"/>
            <w:tcBorders>
              <w:top w:val="single" w:sz="4" w:space="0" w:color="auto"/>
              <w:left w:val="single" w:sz="4" w:space="0" w:color="auto"/>
              <w:bottom w:val="single" w:sz="4" w:space="0" w:color="auto"/>
              <w:right w:val="single" w:sz="4" w:space="0" w:color="auto"/>
            </w:tcBorders>
            <w:noWrap/>
            <w:vAlign w:val="center"/>
            <w:hideMark/>
          </w:tcPr>
          <w:p w14:paraId="2A7D7A15" w14:textId="77777777" w:rsidR="00F75AA8" w:rsidRDefault="00F75AA8" w:rsidP="00F75AA8">
            <w:pPr>
              <w:pStyle w:val="Tablehead"/>
              <w:rPr>
                <w:lang w:val="en-US"/>
              </w:rPr>
            </w:pPr>
            <w:r>
              <w:rPr>
                <w:lang w:val="en-US"/>
              </w:rPr>
              <w:lastRenderedPageBreak/>
              <w:t>2</w:t>
            </w:r>
          </w:p>
        </w:tc>
        <w:tc>
          <w:tcPr>
            <w:tcW w:w="3400" w:type="dxa"/>
            <w:tcBorders>
              <w:top w:val="single" w:sz="4" w:space="0" w:color="auto"/>
              <w:left w:val="nil"/>
              <w:bottom w:val="single" w:sz="4" w:space="0" w:color="auto"/>
              <w:right w:val="single" w:sz="4" w:space="0" w:color="auto"/>
            </w:tcBorders>
            <w:noWrap/>
            <w:vAlign w:val="center"/>
            <w:hideMark/>
          </w:tcPr>
          <w:p w14:paraId="2AC144E2" w14:textId="77777777" w:rsidR="00F75AA8" w:rsidRDefault="00F75AA8" w:rsidP="00F75AA8">
            <w:pPr>
              <w:pStyle w:val="Tablehead"/>
              <w:rPr>
                <w:lang w:val="en-US"/>
              </w:rPr>
            </w:pPr>
            <w:r>
              <w:rPr>
                <w:lang w:val="en-US"/>
              </w:rPr>
              <w:t>Generic GSO reference link parameters - parametric analysis</w:t>
            </w:r>
          </w:p>
        </w:tc>
        <w:tc>
          <w:tcPr>
            <w:tcW w:w="4500" w:type="dxa"/>
            <w:gridSpan w:val="6"/>
            <w:tcBorders>
              <w:top w:val="single" w:sz="4" w:space="0" w:color="auto"/>
              <w:left w:val="nil"/>
              <w:bottom w:val="single" w:sz="4" w:space="0" w:color="auto"/>
              <w:right w:val="single" w:sz="4" w:space="0" w:color="auto"/>
            </w:tcBorders>
            <w:noWrap/>
            <w:vAlign w:val="center"/>
            <w:hideMark/>
          </w:tcPr>
          <w:p w14:paraId="537C4FFE" w14:textId="77777777" w:rsidR="00F75AA8" w:rsidRDefault="00F75AA8" w:rsidP="00F75AA8">
            <w:pPr>
              <w:pStyle w:val="Tablehead"/>
              <w:rPr>
                <w:lang w:val="en-US"/>
              </w:rPr>
            </w:pPr>
            <w:r>
              <w:rPr>
                <w:lang w:val="en-US"/>
              </w:rPr>
              <w:t>Parametric cases for evaluation</w:t>
            </w:r>
          </w:p>
        </w:tc>
        <w:tc>
          <w:tcPr>
            <w:tcW w:w="1139" w:type="dxa"/>
            <w:tcBorders>
              <w:top w:val="single" w:sz="4" w:space="0" w:color="auto"/>
              <w:left w:val="nil"/>
              <w:bottom w:val="single" w:sz="4" w:space="0" w:color="auto"/>
              <w:right w:val="single" w:sz="4" w:space="0" w:color="auto"/>
            </w:tcBorders>
            <w:vAlign w:val="center"/>
          </w:tcPr>
          <w:p w14:paraId="63159E76" w14:textId="77777777" w:rsidR="00F75AA8" w:rsidRDefault="00F75AA8" w:rsidP="00F75AA8">
            <w:pPr>
              <w:pStyle w:val="Tablehead"/>
              <w:rPr>
                <w:lang w:val="en-US"/>
              </w:rPr>
            </w:pPr>
          </w:p>
        </w:tc>
      </w:tr>
      <w:tr w:rsidR="00F75AA8" w14:paraId="4C1D72DB" w14:textId="77777777" w:rsidTr="00F75AA8">
        <w:trPr>
          <w:gridAfter w:val="1"/>
          <w:wAfter w:w="11" w:type="dxa"/>
          <w:cantSplit/>
          <w:jc w:val="center"/>
        </w:trPr>
        <w:tc>
          <w:tcPr>
            <w:tcW w:w="589" w:type="dxa"/>
            <w:tcBorders>
              <w:top w:val="nil"/>
              <w:left w:val="single" w:sz="4" w:space="0" w:color="auto"/>
              <w:bottom w:val="single" w:sz="4" w:space="0" w:color="auto"/>
              <w:right w:val="single" w:sz="4" w:space="0" w:color="auto"/>
            </w:tcBorders>
            <w:noWrap/>
            <w:hideMark/>
          </w:tcPr>
          <w:p w14:paraId="2161C3AD" w14:textId="77777777" w:rsidR="00F75AA8" w:rsidRDefault="00F75AA8" w:rsidP="00F75AA8">
            <w:pPr>
              <w:pStyle w:val="Table-text"/>
              <w:keepNext/>
              <w:rPr>
                <w:lang w:val="en-US"/>
              </w:rPr>
            </w:pPr>
            <w:r>
              <w:rPr>
                <w:lang w:val="en-US"/>
              </w:rPr>
              <w:t>2.1</w:t>
            </w:r>
          </w:p>
        </w:tc>
        <w:tc>
          <w:tcPr>
            <w:tcW w:w="3400" w:type="dxa"/>
            <w:tcBorders>
              <w:top w:val="nil"/>
              <w:left w:val="nil"/>
              <w:bottom w:val="single" w:sz="4" w:space="0" w:color="auto"/>
              <w:right w:val="single" w:sz="4" w:space="0" w:color="auto"/>
            </w:tcBorders>
            <w:noWrap/>
            <w:vAlign w:val="center"/>
            <w:hideMark/>
          </w:tcPr>
          <w:p w14:paraId="3E9C98D1" w14:textId="77777777" w:rsidR="00F75AA8" w:rsidRDefault="00F75AA8" w:rsidP="00F75AA8">
            <w:pPr>
              <w:pStyle w:val="Table-text"/>
              <w:keepNext/>
              <w:jc w:val="left"/>
              <w:rPr>
                <w:lang w:val="en-US"/>
              </w:rPr>
            </w:pPr>
            <w:r>
              <w:rPr>
                <w:lang w:val="en-US"/>
              </w:rPr>
              <w:t>E.i.r.p. density variation</w:t>
            </w:r>
          </w:p>
        </w:tc>
        <w:tc>
          <w:tcPr>
            <w:tcW w:w="4500" w:type="dxa"/>
            <w:gridSpan w:val="6"/>
            <w:tcBorders>
              <w:top w:val="nil"/>
              <w:left w:val="nil"/>
              <w:bottom w:val="single" w:sz="4" w:space="0" w:color="auto"/>
              <w:right w:val="single" w:sz="4" w:space="0" w:color="auto"/>
            </w:tcBorders>
            <w:noWrap/>
            <w:vAlign w:val="center"/>
            <w:hideMark/>
          </w:tcPr>
          <w:p w14:paraId="189F6305" w14:textId="77777777" w:rsidR="00F75AA8" w:rsidRDefault="00F75AA8" w:rsidP="00F75AA8">
            <w:pPr>
              <w:pStyle w:val="Table-text"/>
              <w:keepNext/>
              <w:rPr>
                <w:lang w:val="en-US"/>
              </w:rPr>
            </w:pPr>
            <w:r>
              <w:rPr>
                <w:lang w:val="en-US"/>
              </w:rPr>
              <w:t>−6, 0, +6 dB from value in 1.1</w:t>
            </w:r>
          </w:p>
        </w:tc>
        <w:tc>
          <w:tcPr>
            <w:tcW w:w="1139" w:type="dxa"/>
            <w:tcBorders>
              <w:top w:val="nil"/>
              <w:left w:val="nil"/>
              <w:bottom w:val="single" w:sz="4" w:space="0" w:color="auto"/>
              <w:right w:val="single" w:sz="4" w:space="0" w:color="auto"/>
            </w:tcBorders>
            <w:vAlign w:val="center"/>
            <w:hideMark/>
          </w:tcPr>
          <w:p w14:paraId="35A6692B" w14:textId="77777777" w:rsidR="00F75AA8" w:rsidRDefault="00F75AA8" w:rsidP="00F75AA8">
            <w:pPr>
              <w:pStyle w:val="Table-text"/>
              <w:keepNext/>
              <w:rPr>
                <w:lang w:val="en-US"/>
              </w:rPr>
            </w:pPr>
            <w:r>
              <w:rPr>
                <w:iCs/>
                <w:lang w:val="en-US"/>
              </w:rPr>
              <w:sym w:font="Symbol" w:char="F044"/>
            </w:r>
            <w:r>
              <w:rPr>
                <w:i/>
                <w:lang w:val="en-US"/>
              </w:rPr>
              <w:t>eirp</w:t>
            </w:r>
          </w:p>
        </w:tc>
      </w:tr>
      <w:tr w:rsidR="00F75AA8" w14:paraId="1F4AD885" w14:textId="77777777" w:rsidTr="00F75AA8">
        <w:trPr>
          <w:gridAfter w:val="1"/>
          <w:wAfter w:w="11" w:type="dxa"/>
          <w:cantSplit/>
          <w:jc w:val="center"/>
        </w:trPr>
        <w:tc>
          <w:tcPr>
            <w:tcW w:w="589" w:type="dxa"/>
            <w:tcBorders>
              <w:top w:val="nil"/>
              <w:left w:val="single" w:sz="4" w:space="0" w:color="auto"/>
              <w:bottom w:val="single" w:sz="4" w:space="0" w:color="auto"/>
              <w:right w:val="single" w:sz="4" w:space="0" w:color="auto"/>
            </w:tcBorders>
            <w:noWrap/>
            <w:hideMark/>
          </w:tcPr>
          <w:p w14:paraId="20CC2C67" w14:textId="77777777" w:rsidR="00F75AA8" w:rsidRDefault="00F75AA8" w:rsidP="00F75AA8">
            <w:pPr>
              <w:pStyle w:val="Table-text"/>
              <w:keepNext/>
              <w:rPr>
                <w:lang w:val="en-US"/>
              </w:rPr>
            </w:pPr>
            <w:r>
              <w:rPr>
                <w:lang w:val="en-US"/>
              </w:rPr>
              <w:t>2.2</w:t>
            </w:r>
          </w:p>
        </w:tc>
        <w:tc>
          <w:tcPr>
            <w:tcW w:w="3400" w:type="dxa"/>
            <w:tcBorders>
              <w:top w:val="nil"/>
              <w:left w:val="nil"/>
              <w:bottom w:val="single" w:sz="4" w:space="0" w:color="auto"/>
              <w:right w:val="single" w:sz="4" w:space="0" w:color="auto"/>
            </w:tcBorders>
            <w:noWrap/>
            <w:vAlign w:val="center"/>
            <w:hideMark/>
          </w:tcPr>
          <w:p w14:paraId="53D03406" w14:textId="77777777" w:rsidR="00F75AA8" w:rsidRDefault="00F75AA8" w:rsidP="00F75AA8">
            <w:pPr>
              <w:pStyle w:val="Table-text"/>
              <w:keepNext/>
              <w:jc w:val="left"/>
              <w:rPr>
                <w:lang w:val="en-US"/>
              </w:rPr>
            </w:pPr>
            <w:r>
              <w:rPr>
                <w:lang w:val="en-US"/>
              </w:rPr>
              <w:t>Elevation angle (deg)</w:t>
            </w:r>
          </w:p>
        </w:tc>
        <w:tc>
          <w:tcPr>
            <w:tcW w:w="2269" w:type="dxa"/>
            <w:gridSpan w:val="3"/>
            <w:tcBorders>
              <w:top w:val="nil"/>
              <w:left w:val="nil"/>
              <w:bottom w:val="single" w:sz="4" w:space="0" w:color="auto"/>
              <w:right w:val="single" w:sz="4" w:space="0" w:color="auto"/>
            </w:tcBorders>
            <w:noWrap/>
            <w:vAlign w:val="center"/>
            <w:hideMark/>
          </w:tcPr>
          <w:p w14:paraId="7568A464" w14:textId="77777777" w:rsidR="00F75AA8" w:rsidRDefault="00F75AA8" w:rsidP="00F75AA8">
            <w:pPr>
              <w:pStyle w:val="Table-text"/>
              <w:keepNext/>
              <w:rPr>
                <w:lang w:val="en-US"/>
              </w:rPr>
            </w:pPr>
            <w:r>
              <w:rPr>
                <w:lang w:val="en-US"/>
              </w:rPr>
              <w:t>20</w:t>
            </w:r>
          </w:p>
        </w:tc>
        <w:tc>
          <w:tcPr>
            <w:tcW w:w="1478" w:type="dxa"/>
            <w:gridSpan w:val="2"/>
            <w:tcBorders>
              <w:top w:val="nil"/>
              <w:left w:val="nil"/>
              <w:bottom w:val="single" w:sz="4" w:space="0" w:color="auto"/>
              <w:right w:val="single" w:sz="4" w:space="0" w:color="auto"/>
            </w:tcBorders>
            <w:vAlign w:val="center"/>
            <w:hideMark/>
          </w:tcPr>
          <w:p w14:paraId="4A7784D7" w14:textId="77777777" w:rsidR="00F75AA8" w:rsidRDefault="00F75AA8" w:rsidP="00F75AA8">
            <w:pPr>
              <w:pStyle w:val="Table-text"/>
              <w:keepNext/>
              <w:rPr>
                <w:lang w:val="en-US"/>
              </w:rPr>
            </w:pPr>
            <w:r>
              <w:rPr>
                <w:lang w:val="en-US"/>
              </w:rPr>
              <w:t>55</w:t>
            </w:r>
          </w:p>
        </w:tc>
        <w:tc>
          <w:tcPr>
            <w:tcW w:w="753" w:type="dxa"/>
            <w:tcBorders>
              <w:top w:val="nil"/>
              <w:left w:val="nil"/>
              <w:bottom w:val="single" w:sz="4" w:space="0" w:color="auto"/>
              <w:right w:val="single" w:sz="4" w:space="0" w:color="auto"/>
            </w:tcBorders>
            <w:vAlign w:val="center"/>
            <w:hideMark/>
          </w:tcPr>
          <w:p w14:paraId="66301753" w14:textId="77777777" w:rsidR="00F75AA8" w:rsidRDefault="00F75AA8" w:rsidP="00F75AA8">
            <w:pPr>
              <w:pStyle w:val="Table-text"/>
              <w:keepNext/>
              <w:rPr>
                <w:lang w:val="en-US"/>
              </w:rPr>
            </w:pPr>
            <w:r>
              <w:rPr>
                <w:lang w:val="en-US"/>
              </w:rPr>
              <w:t>90</w:t>
            </w:r>
          </w:p>
        </w:tc>
        <w:tc>
          <w:tcPr>
            <w:tcW w:w="1139" w:type="dxa"/>
            <w:tcBorders>
              <w:top w:val="nil"/>
              <w:left w:val="nil"/>
              <w:bottom w:val="single" w:sz="4" w:space="0" w:color="auto"/>
              <w:right w:val="single" w:sz="4" w:space="0" w:color="auto"/>
            </w:tcBorders>
            <w:vAlign w:val="center"/>
            <w:hideMark/>
          </w:tcPr>
          <w:p w14:paraId="5DFBC895" w14:textId="77777777" w:rsidR="00F75AA8" w:rsidRDefault="00F75AA8" w:rsidP="00F75AA8">
            <w:pPr>
              <w:pStyle w:val="Table-text"/>
              <w:keepNext/>
              <w:rPr>
                <w:i/>
                <w:lang w:val="en-US"/>
              </w:rPr>
            </w:pPr>
            <w:r>
              <w:rPr>
                <w:i/>
                <w:lang w:val="en-US"/>
              </w:rPr>
              <w:t>ε</w:t>
            </w:r>
          </w:p>
        </w:tc>
      </w:tr>
      <w:tr w:rsidR="00F75AA8" w14:paraId="438147C4" w14:textId="77777777" w:rsidTr="00F75AA8">
        <w:trPr>
          <w:gridAfter w:val="1"/>
          <w:wAfter w:w="11" w:type="dxa"/>
          <w:cantSplit/>
          <w:jc w:val="center"/>
        </w:trPr>
        <w:tc>
          <w:tcPr>
            <w:tcW w:w="589" w:type="dxa"/>
            <w:tcBorders>
              <w:top w:val="nil"/>
              <w:left w:val="single" w:sz="4" w:space="0" w:color="auto"/>
              <w:bottom w:val="single" w:sz="4" w:space="0" w:color="auto"/>
              <w:right w:val="single" w:sz="4" w:space="0" w:color="auto"/>
            </w:tcBorders>
            <w:noWrap/>
            <w:hideMark/>
          </w:tcPr>
          <w:p w14:paraId="1561185F" w14:textId="77777777" w:rsidR="00F75AA8" w:rsidRDefault="00F75AA8" w:rsidP="00F75AA8">
            <w:pPr>
              <w:pStyle w:val="Table-text"/>
              <w:keepNext/>
              <w:rPr>
                <w:lang w:val="en-US"/>
              </w:rPr>
            </w:pPr>
            <w:r>
              <w:rPr>
                <w:lang w:val="en-US"/>
              </w:rPr>
              <w:t>2.3</w:t>
            </w:r>
          </w:p>
        </w:tc>
        <w:tc>
          <w:tcPr>
            <w:tcW w:w="3400" w:type="dxa"/>
            <w:tcBorders>
              <w:top w:val="nil"/>
              <w:left w:val="nil"/>
              <w:bottom w:val="single" w:sz="4" w:space="0" w:color="auto"/>
              <w:right w:val="single" w:sz="4" w:space="0" w:color="auto"/>
            </w:tcBorders>
            <w:noWrap/>
            <w:vAlign w:val="center"/>
            <w:hideMark/>
          </w:tcPr>
          <w:p w14:paraId="48F0B4E0" w14:textId="77777777" w:rsidR="00F75AA8" w:rsidRDefault="00F75AA8" w:rsidP="00F75AA8">
            <w:pPr>
              <w:pStyle w:val="Table-text"/>
              <w:keepNext/>
              <w:jc w:val="left"/>
              <w:rPr>
                <w:lang w:val="en-US"/>
              </w:rPr>
            </w:pPr>
            <w:r>
              <w:rPr>
                <w:lang w:val="en-US"/>
              </w:rPr>
              <w:t>Rain height (m) for specified latitude in item 2.4</w:t>
            </w:r>
          </w:p>
        </w:tc>
        <w:tc>
          <w:tcPr>
            <w:tcW w:w="749" w:type="dxa"/>
            <w:tcBorders>
              <w:top w:val="nil"/>
              <w:left w:val="nil"/>
              <w:bottom w:val="single" w:sz="4" w:space="0" w:color="auto"/>
              <w:right w:val="single" w:sz="4" w:space="0" w:color="auto"/>
            </w:tcBorders>
            <w:noWrap/>
            <w:vAlign w:val="center"/>
            <w:hideMark/>
          </w:tcPr>
          <w:p w14:paraId="5557D056" w14:textId="77777777" w:rsidR="00F75AA8" w:rsidRDefault="00F75AA8" w:rsidP="00F75AA8">
            <w:pPr>
              <w:pStyle w:val="Table-text"/>
              <w:keepNext/>
              <w:rPr>
                <w:lang w:val="en-US"/>
              </w:rPr>
            </w:pPr>
            <w:r>
              <w:rPr>
                <w:lang w:val="en-US"/>
              </w:rPr>
              <w:t>5 000</w:t>
            </w:r>
          </w:p>
        </w:tc>
        <w:tc>
          <w:tcPr>
            <w:tcW w:w="750" w:type="dxa"/>
            <w:tcBorders>
              <w:top w:val="nil"/>
              <w:left w:val="nil"/>
              <w:bottom w:val="single" w:sz="4" w:space="0" w:color="auto"/>
              <w:right w:val="single" w:sz="4" w:space="0" w:color="auto"/>
            </w:tcBorders>
            <w:vAlign w:val="center"/>
            <w:hideMark/>
          </w:tcPr>
          <w:p w14:paraId="24E060B7" w14:textId="77777777" w:rsidR="00F75AA8" w:rsidRDefault="00F75AA8" w:rsidP="00F75AA8">
            <w:pPr>
              <w:pStyle w:val="Table-text"/>
              <w:keepNext/>
              <w:rPr>
                <w:lang w:val="en-US"/>
              </w:rPr>
            </w:pPr>
            <w:r>
              <w:rPr>
                <w:lang w:val="en-US"/>
              </w:rPr>
              <w:t>3 950</w:t>
            </w:r>
          </w:p>
        </w:tc>
        <w:tc>
          <w:tcPr>
            <w:tcW w:w="770" w:type="dxa"/>
            <w:tcBorders>
              <w:top w:val="nil"/>
              <w:left w:val="nil"/>
              <w:bottom w:val="single" w:sz="4" w:space="0" w:color="auto"/>
              <w:right w:val="single" w:sz="4" w:space="0" w:color="auto"/>
            </w:tcBorders>
            <w:vAlign w:val="center"/>
            <w:hideMark/>
          </w:tcPr>
          <w:p w14:paraId="4EEB0E6B" w14:textId="77777777" w:rsidR="00F75AA8" w:rsidRDefault="00F75AA8" w:rsidP="00F75AA8">
            <w:pPr>
              <w:pStyle w:val="Table-text"/>
              <w:keepNext/>
              <w:rPr>
                <w:lang w:val="en-US"/>
              </w:rPr>
            </w:pPr>
            <w:r>
              <w:rPr>
                <w:lang w:val="en-US"/>
              </w:rPr>
              <w:t>1 650</w:t>
            </w:r>
          </w:p>
        </w:tc>
        <w:tc>
          <w:tcPr>
            <w:tcW w:w="729" w:type="dxa"/>
            <w:tcBorders>
              <w:top w:val="nil"/>
              <w:left w:val="nil"/>
              <w:bottom w:val="single" w:sz="4" w:space="0" w:color="auto"/>
              <w:right w:val="single" w:sz="4" w:space="0" w:color="auto"/>
            </w:tcBorders>
            <w:vAlign w:val="center"/>
            <w:hideMark/>
          </w:tcPr>
          <w:p w14:paraId="2A94F2B8" w14:textId="77777777" w:rsidR="00F75AA8" w:rsidRDefault="00F75AA8" w:rsidP="00F75AA8">
            <w:pPr>
              <w:pStyle w:val="Table-text"/>
              <w:keepNext/>
              <w:rPr>
                <w:lang w:val="en-US"/>
              </w:rPr>
            </w:pPr>
            <w:r>
              <w:rPr>
                <w:lang w:val="en-US"/>
              </w:rPr>
              <w:t>5 000</w:t>
            </w:r>
          </w:p>
        </w:tc>
        <w:tc>
          <w:tcPr>
            <w:tcW w:w="749" w:type="dxa"/>
            <w:tcBorders>
              <w:top w:val="nil"/>
              <w:left w:val="nil"/>
              <w:bottom w:val="single" w:sz="4" w:space="0" w:color="auto"/>
              <w:right w:val="single" w:sz="4" w:space="0" w:color="auto"/>
            </w:tcBorders>
            <w:vAlign w:val="center"/>
            <w:hideMark/>
          </w:tcPr>
          <w:p w14:paraId="2F303A23" w14:textId="77777777" w:rsidR="00F75AA8" w:rsidRDefault="00F75AA8" w:rsidP="00F75AA8">
            <w:pPr>
              <w:pStyle w:val="Table-text"/>
              <w:keepNext/>
              <w:rPr>
                <w:lang w:val="en-US"/>
              </w:rPr>
            </w:pPr>
            <w:r>
              <w:rPr>
                <w:lang w:val="en-US"/>
              </w:rPr>
              <w:t>3 950</w:t>
            </w:r>
          </w:p>
        </w:tc>
        <w:tc>
          <w:tcPr>
            <w:tcW w:w="753" w:type="dxa"/>
            <w:tcBorders>
              <w:top w:val="nil"/>
              <w:left w:val="nil"/>
              <w:bottom w:val="single" w:sz="4" w:space="0" w:color="auto"/>
              <w:right w:val="single" w:sz="4" w:space="0" w:color="auto"/>
            </w:tcBorders>
            <w:vAlign w:val="center"/>
            <w:hideMark/>
          </w:tcPr>
          <w:p w14:paraId="68331A84" w14:textId="77777777" w:rsidR="00F75AA8" w:rsidRDefault="00F75AA8" w:rsidP="00F75AA8">
            <w:pPr>
              <w:pStyle w:val="Table-text"/>
              <w:keepNext/>
              <w:rPr>
                <w:lang w:val="en-US"/>
              </w:rPr>
            </w:pPr>
            <w:r>
              <w:rPr>
                <w:lang w:val="en-US"/>
              </w:rPr>
              <w:t>5 000</w:t>
            </w:r>
          </w:p>
        </w:tc>
        <w:tc>
          <w:tcPr>
            <w:tcW w:w="1139" w:type="dxa"/>
            <w:tcBorders>
              <w:top w:val="nil"/>
              <w:left w:val="nil"/>
              <w:bottom w:val="single" w:sz="4" w:space="0" w:color="auto"/>
              <w:right w:val="single" w:sz="4" w:space="0" w:color="auto"/>
            </w:tcBorders>
            <w:vAlign w:val="center"/>
            <w:hideMark/>
          </w:tcPr>
          <w:p w14:paraId="0B8D36F0" w14:textId="77777777" w:rsidR="00F75AA8" w:rsidRDefault="00F75AA8" w:rsidP="00F75AA8">
            <w:pPr>
              <w:pStyle w:val="Table-text"/>
              <w:keepNext/>
              <w:rPr>
                <w:i/>
                <w:iCs/>
                <w:lang w:val="en-US"/>
              </w:rPr>
            </w:pPr>
            <w:r>
              <w:rPr>
                <w:i/>
                <w:iCs/>
                <w:lang w:val="en-US"/>
              </w:rPr>
              <w:t>h</w:t>
            </w:r>
            <w:r>
              <w:rPr>
                <w:i/>
                <w:iCs/>
                <w:vertAlign w:val="subscript"/>
                <w:lang w:val="en-US"/>
              </w:rPr>
              <w:t>rain</w:t>
            </w:r>
          </w:p>
        </w:tc>
      </w:tr>
      <w:tr w:rsidR="00F75AA8" w14:paraId="1C779AB2" w14:textId="77777777" w:rsidTr="00F75AA8">
        <w:trPr>
          <w:gridAfter w:val="1"/>
          <w:wAfter w:w="11" w:type="dxa"/>
          <w:cantSplit/>
          <w:jc w:val="center"/>
        </w:trPr>
        <w:tc>
          <w:tcPr>
            <w:tcW w:w="589" w:type="dxa"/>
            <w:tcBorders>
              <w:top w:val="nil"/>
              <w:left w:val="single" w:sz="4" w:space="0" w:color="auto"/>
              <w:bottom w:val="single" w:sz="4" w:space="0" w:color="auto"/>
              <w:right w:val="single" w:sz="4" w:space="0" w:color="auto"/>
            </w:tcBorders>
            <w:noWrap/>
            <w:hideMark/>
          </w:tcPr>
          <w:p w14:paraId="51AAF4FB" w14:textId="77777777" w:rsidR="00F75AA8" w:rsidRDefault="00F75AA8" w:rsidP="00F75AA8">
            <w:pPr>
              <w:pStyle w:val="Table-text"/>
              <w:keepNext/>
              <w:rPr>
                <w:lang w:val="en-US"/>
              </w:rPr>
            </w:pPr>
            <w:r>
              <w:rPr>
                <w:lang w:val="en-US"/>
              </w:rPr>
              <w:t>2.4</w:t>
            </w:r>
          </w:p>
        </w:tc>
        <w:tc>
          <w:tcPr>
            <w:tcW w:w="3400" w:type="dxa"/>
            <w:tcBorders>
              <w:top w:val="nil"/>
              <w:left w:val="nil"/>
              <w:bottom w:val="single" w:sz="4" w:space="0" w:color="auto"/>
              <w:right w:val="single" w:sz="4" w:space="0" w:color="auto"/>
            </w:tcBorders>
            <w:noWrap/>
            <w:vAlign w:val="center"/>
            <w:hideMark/>
          </w:tcPr>
          <w:p w14:paraId="268525AA" w14:textId="77777777" w:rsidR="00F75AA8" w:rsidRDefault="00F75AA8" w:rsidP="00F75AA8">
            <w:pPr>
              <w:pStyle w:val="Table-text"/>
              <w:keepNext/>
              <w:jc w:val="left"/>
              <w:rPr>
                <w:lang w:val="en-US"/>
              </w:rPr>
            </w:pPr>
            <w:r>
              <w:rPr>
                <w:lang w:val="en-US"/>
              </w:rPr>
              <w:t xml:space="preserve">Latitude* (deg. </w:t>
            </w:r>
            <w:r>
              <w:rPr>
                <w:i/>
                <w:iCs/>
                <w:lang w:val="en-US"/>
              </w:rPr>
              <w:t>N</w:t>
            </w:r>
            <w:r>
              <w:rPr>
                <w:lang w:val="en-US"/>
              </w:rPr>
              <w:t>)</w:t>
            </w:r>
          </w:p>
        </w:tc>
        <w:tc>
          <w:tcPr>
            <w:tcW w:w="749" w:type="dxa"/>
            <w:tcBorders>
              <w:top w:val="nil"/>
              <w:left w:val="nil"/>
              <w:bottom w:val="single" w:sz="4" w:space="0" w:color="auto"/>
              <w:right w:val="single" w:sz="4" w:space="0" w:color="auto"/>
            </w:tcBorders>
            <w:noWrap/>
            <w:vAlign w:val="center"/>
            <w:hideMark/>
          </w:tcPr>
          <w:p w14:paraId="5D02B47C" w14:textId="77777777" w:rsidR="00F75AA8" w:rsidRDefault="00F75AA8" w:rsidP="00F75AA8">
            <w:pPr>
              <w:pStyle w:val="Table-text"/>
              <w:keepNext/>
              <w:rPr>
                <w:lang w:val="en-US"/>
              </w:rPr>
            </w:pPr>
            <w:r>
              <w:rPr>
                <w:lang w:val="en-US"/>
              </w:rPr>
              <w:t>0</w:t>
            </w:r>
          </w:p>
        </w:tc>
        <w:tc>
          <w:tcPr>
            <w:tcW w:w="750" w:type="dxa"/>
            <w:tcBorders>
              <w:top w:val="nil"/>
              <w:left w:val="nil"/>
              <w:bottom w:val="single" w:sz="4" w:space="0" w:color="auto"/>
              <w:right w:val="single" w:sz="4" w:space="0" w:color="auto"/>
            </w:tcBorders>
            <w:vAlign w:val="center"/>
            <w:hideMark/>
          </w:tcPr>
          <w:p w14:paraId="4BD2EF0F" w14:textId="77777777" w:rsidR="00F75AA8" w:rsidRDefault="00F75AA8" w:rsidP="00F75AA8">
            <w:pPr>
              <w:pStyle w:val="Table-text"/>
              <w:keepNext/>
              <w:rPr>
                <w:lang w:val="en-US"/>
              </w:rPr>
            </w:pPr>
            <w:r>
              <w:rPr>
                <w:lang w:val="en-US"/>
              </w:rPr>
              <w:t>± 30</w:t>
            </w:r>
          </w:p>
        </w:tc>
        <w:tc>
          <w:tcPr>
            <w:tcW w:w="770" w:type="dxa"/>
            <w:tcBorders>
              <w:top w:val="nil"/>
              <w:left w:val="nil"/>
              <w:bottom w:val="single" w:sz="4" w:space="0" w:color="auto"/>
              <w:right w:val="single" w:sz="4" w:space="0" w:color="auto"/>
            </w:tcBorders>
            <w:vAlign w:val="center"/>
            <w:hideMark/>
          </w:tcPr>
          <w:p w14:paraId="7629EF82" w14:textId="77777777" w:rsidR="00F75AA8" w:rsidRDefault="00F75AA8" w:rsidP="00F75AA8">
            <w:pPr>
              <w:pStyle w:val="Table-text"/>
              <w:keepNext/>
              <w:rPr>
                <w:lang w:val="en-US"/>
              </w:rPr>
            </w:pPr>
            <w:r>
              <w:rPr>
                <w:lang w:val="en-US"/>
              </w:rPr>
              <w:t>± 61.8</w:t>
            </w:r>
          </w:p>
        </w:tc>
        <w:tc>
          <w:tcPr>
            <w:tcW w:w="729" w:type="dxa"/>
            <w:tcBorders>
              <w:top w:val="nil"/>
              <w:left w:val="nil"/>
              <w:bottom w:val="single" w:sz="4" w:space="0" w:color="auto"/>
              <w:right w:val="single" w:sz="4" w:space="0" w:color="auto"/>
            </w:tcBorders>
            <w:vAlign w:val="center"/>
            <w:hideMark/>
          </w:tcPr>
          <w:p w14:paraId="41D63EFE" w14:textId="77777777" w:rsidR="00F75AA8" w:rsidRDefault="00F75AA8" w:rsidP="00F75AA8">
            <w:pPr>
              <w:pStyle w:val="Table-text"/>
              <w:keepNext/>
              <w:rPr>
                <w:lang w:val="en-US"/>
              </w:rPr>
            </w:pPr>
            <w:r>
              <w:rPr>
                <w:lang w:val="en-US"/>
              </w:rPr>
              <w:t>0</w:t>
            </w:r>
          </w:p>
        </w:tc>
        <w:tc>
          <w:tcPr>
            <w:tcW w:w="749" w:type="dxa"/>
            <w:tcBorders>
              <w:top w:val="nil"/>
              <w:left w:val="nil"/>
              <w:bottom w:val="single" w:sz="4" w:space="0" w:color="auto"/>
              <w:right w:val="single" w:sz="4" w:space="0" w:color="auto"/>
            </w:tcBorders>
            <w:vAlign w:val="center"/>
            <w:hideMark/>
          </w:tcPr>
          <w:p w14:paraId="533B7E59" w14:textId="77777777" w:rsidR="00F75AA8" w:rsidRDefault="00F75AA8" w:rsidP="00F75AA8">
            <w:pPr>
              <w:pStyle w:val="Table-text"/>
              <w:keepNext/>
              <w:rPr>
                <w:lang w:val="en-US"/>
              </w:rPr>
            </w:pPr>
            <w:r>
              <w:rPr>
                <w:lang w:val="en-US"/>
              </w:rPr>
              <w:t>± 30</w:t>
            </w:r>
          </w:p>
        </w:tc>
        <w:tc>
          <w:tcPr>
            <w:tcW w:w="753" w:type="dxa"/>
            <w:tcBorders>
              <w:top w:val="nil"/>
              <w:left w:val="nil"/>
              <w:bottom w:val="single" w:sz="4" w:space="0" w:color="auto"/>
              <w:right w:val="single" w:sz="4" w:space="0" w:color="auto"/>
            </w:tcBorders>
            <w:vAlign w:val="center"/>
            <w:hideMark/>
          </w:tcPr>
          <w:p w14:paraId="2C6B01A3" w14:textId="77777777" w:rsidR="00F75AA8" w:rsidRDefault="00F75AA8" w:rsidP="00F75AA8">
            <w:pPr>
              <w:pStyle w:val="Table-text"/>
              <w:keepNext/>
              <w:rPr>
                <w:lang w:val="en-US"/>
              </w:rPr>
            </w:pPr>
            <w:r>
              <w:rPr>
                <w:lang w:val="en-US"/>
              </w:rPr>
              <w:t>0</w:t>
            </w:r>
          </w:p>
        </w:tc>
        <w:tc>
          <w:tcPr>
            <w:tcW w:w="1139" w:type="dxa"/>
            <w:tcBorders>
              <w:top w:val="nil"/>
              <w:left w:val="nil"/>
              <w:bottom w:val="single" w:sz="4" w:space="0" w:color="auto"/>
              <w:right w:val="single" w:sz="4" w:space="0" w:color="auto"/>
            </w:tcBorders>
            <w:vAlign w:val="center"/>
            <w:hideMark/>
          </w:tcPr>
          <w:p w14:paraId="202A93DF" w14:textId="77777777" w:rsidR="00F75AA8" w:rsidRDefault="00F75AA8" w:rsidP="00F75AA8">
            <w:pPr>
              <w:pStyle w:val="Table-text"/>
              <w:keepNext/>
              <w:rPr>
                <w:lang w:val="en-US"/>
              </w:rPr>
            </w:pPr>
            <w:r>
              <w:rPr>
                <w:lang w:val="en-US"/>
              </w:rPr>
              <w:t>Lat</w:t>
            </w:r>
          </w:p>
        </w:tc>
      </w:tr>
      <w:tr w:rsidR="00F75AA8" w14:paraId="7F0C4C3F" w14:textId="77777777" w:rsidTr="00F75AA8">
        <w:trPr>
          <w:gridAfter w:val="1"/>
          <w:wAfter w:w="11" w:type="dxa"/>
          <w:cantSplit/>
          <w:jc w:val="center"/>
        </w:trPr>
        <w:tc>
          <w:tcPr>
            <w:tcW w:w="589" w:type="dxa"/>
            <w:tcBorders>
              <w:top w:val="nil"/>
              <w:left w:val="single" w:sz="4" w:space="0" w:color="auto"/>
              <w:bottom w:val="single" w:sz="4" w:space="0" w:color="auto"/>
              <w:right w:val="single" w:sz="4" w:space="0" w:color="auto"/>
            </w:tcBorders>
            <w:noWrap/>
            <w:hideMark/>
          </w:tcPr>
          <w:p w14:paraId="3376597C" w14:textId="77777777" w:rsidR="00F75AA8" w:rsidRDefault="00F75AA8" w:rsidP="00F75AA8">
            <w:pPr>
              <w:pStyle w:val="Table-text"/>
              <w:keepNext/>
              <w:rPr>
                <w:lang w:val="en-US"/>
              </w:rPr>
            </w:pPr>
            <w:r>
              <w:rPr>
                <w:lang w:val="en-US"/>
              </w:rPr>
              <w:t>2.5</w:t>
            </w:r>
          </w:p>
        </w:tc>
        <w:tc>
          <w:tcPr>
            <w:tcW w:w="3400" w:type="dxa"/>
            <w:tcBorders>
              <w:top w:val="nil"/>
              <w:left w:val="nil"/>
              <w:bottom w:val="single" w:sz="4" w:space="0" w:color="auto"/>
              <w:right w:val="single" w:sz="4" w:space="0" w:color="auto"/>
            </w:tcBorders>
            <w:noWrap/>
            <w:vAlign w:val="center"/>
            <w:hideMark/>
          </w:tcPr>
          <w:p w14:paraId="5E53B413" w14:textId="77777777" w:rsidR="00F75AA8" w:rsidRDefault="00F75AA8" w:rsidP="00F75AA8">
            <w:pPr>
              <w:pStyle w:val="Table-text"/>
              <w:keepNext/>
              <w:jc w:val="left"/>
              <w:rPr>
                <w:lang w:val="en-US"/>
              </w:rPr>
            </w:pPr>
            <w:r>
              <w:rPr>
                <w:lang w:val="en-US"/>
              </w:rPr>
              <w:t>0.01% rain rate (mm/hr)</w:t>
            </w:r>
          </w:p>
        </w:tc>
        <w:tc>
          <w:tcPr>
            <w:tcW w:w="4500" w:type="dxa"/>
            <w:gridSpan w:val="6"/>
            <w:tcBorders>
              <w:top w:val="nil"/>
              <w:left w:val="nil"/>
              <w:bottom w:val="single" w:sz="4" w:space="0" w:color="auto"/>
              <w:right w:val="single" w:sz="4" w:space="0" w:color="auto"/>
            </w:tcBorders>
            <w:noWrap/>
            <w:vAlign w:val="center"/>
            <w:hideMark/>
          </w:tcPr>
          <w:p w14:paraId="4C30286D" w14:textId="77777777" w:rsidR="00F75AA8" w:rsidRDefault="00F75AA8" w:rsidP="00F75AA8">
            <w:pPr>
              <w:pStyle w:val="Table-text"/>
              <w:keepNext/>
              <w:rPr>
                <w:lang w:val="en-US"/>
              </w:rPr>
            </w:pPr>
            <w:r>
              <w:rPr>
                <w:lang w:val="en-US"/>
              </w:rPr>
              <w:t>10, 50, 100</w:t>
            </w:r>
          </w:p>
        </w:tc>
        <w:tc>
          <w:tcPr>
            <w:tcW w:w="1139" w:type="dxa"/>
            <w:tcBorders>
              <w:top w:val="nil"/>
              <w:left w:val="nil"/>
              <w:bottom w:val="single" w:sz="4" w:space="0" w:color="auto"/>
              <w:right w:val="single" w:sz="4" w:space="0" w:color="auto"/>
            </w:tcBorders>
            <w:vAlign w:val="center"/>
            <w:hideMark/>
          </w:tcPr>
          <w:p w14:paraId="6E8BAA2C" w14:textId="77777777" w:rsidR="00F75AA8" w:rsidRDefault="00F75AA8" w:rsidP="00F75AA8">
            <w:pPr>
              <w:pStyle w:val="Table-text"/>
              <w:keepNext/>
              <w:rPr>
                <w:lang w:val="en-US"/>
              </w:rPr>
            </w:pPr>
            <w:r>
              <w:rPr>
                <w:lang w:val="en-US"/>
              </w:rPr>
              <w:t>R</w:t>
            </w:r>
            <w:r>
              <w:rPr>
                <w:vertAlign w:val="subscript"/>
                <w:lang w:val="en-US"/>
              </w:rPr>
              <w:t>0.01</w:t>
            </w:r>
          </w:p>
        </w:tc>
      </w:tr>
      <w:tr w:rsidR="00F75AA8" w14:paraId="7A473E6A" w14:textId="77777777" w:rsidTr="00F75AA8">
        <w:trPr>
          <w:gridAfter w:val="1"/>
          <w:wAfter w:w="11" w:type="dxa"/>
          <w:cantSplit/>
          <w:jc w:val="center"/>
        </w:trPr>
        <w:tc>
          <w:tcPr>
            <w:tcW w:w="589" w:type="dxa"/>
            <w:tcBorders>
              <w:top w:val="nil"/>
              <w:left w:val="single" w:sz="4" w:space="0" w:color="auto"/>
              <w:bottom w:val="single" w:sz="4" w:space="0" w:color="auto"/>
              <w:right w:val="single" w:sz="4" w:space="0" w:color="auto"/>
            </w:tcBorders>
            <w:noWrap/>
            <w:hideMark/>
          </w:tcPr>
          <w:p w14:paraId="15D60D3E" w14:textId="77777777" w:rsidR="00F75AA8" w:rsidRDefault="00F75AA8" w:rsidP="00F75AA8">
            <w:pPr>
              <w:pStyle w:val="Table-text"/>
              <w:keepNext/>
              <w:rPr>
                <w:lang w:val="en-US"/>
              </w:rPr>
            </w:pPr>
            <w:r>
              <w:rPr>
                <w:lang w:val="en-US"/>
              </w:rPr>
              <w:t>2.6</w:t>
            </w:r>
          </w:p>
        </w:tc>
        <w:tc>
          <w:tcPr>
            <w:tcW w:w="3400" w:type="dxa"/>
            <w:tcBorders>
              <w:top w:val="nil"/>
              <w:left w:val="nil"/>
              <w:bottom w:val="single" w:sz="4" w:space="0" w:color="auto"/>
              <w:right w:val="single" w:sz="4" w:space="0" w:color="auto"/>
            </w:tcBorders>
            <w:noWrap/>
            <w:vAlign w:val="center"/>
            <w:hideMark/>
          </w:tcPr>
          <w:p w14:paraId="4FC6BCD8" w14:textId="77777777" w:rsidR="00F75AA8" w:rsidRDefault="00F75AA8" w:rsidP="00F75AA8">
            <w:pPr>
              <w:pStyle w:val="Table-text"/>
              <w:keepNext/>
              <w:jc w:val="left"/>
              <w:rPr>
                <w:lang w:val="en-US"/>
              </w:rPr>
            </w:pPr>
            <w:r>
              <w:rPr>
                <w:lang w:val="en-US"/>
              </w:rPr>
              <w:t>Height of ES above mean sea level (m)</w:t>
            </w:r>
          </w:p>
        </w:tc>
        <w:tc>
          <w:tcPr>
            <w:tcW w:w="4500" w:type="dxa"/>
            <w:gridSpan w:val="6"/>
            <w:tcBorders>
              <w:top w:val="nil"/>
              <w:left w:val="nil"/>
              <w:bottom w:val="single" w:sz="4" w:space="0" w:color="auto"/>
              <w:right w:val="single" w:sz="4" w:space="0" w:color="auto"/>
            </w:tcBorders>
            <w:noWrap/>
            <w:vAlign w:val="center"/>
            <w:hideMark/>
          </w:tcPr>
          <w:p w14:paraId="16478296" w14:textId="77777777" w:rsidR="00F75AA8" w:rsidRDefault="00F75AA8" w:rsidP="00F75AA8">
            <w:pPr>
              <w:pStyle w:val="Table-text"/>
              <w:keepNext/>
              <w:rPr>
                <w:lang w:val="en-US"/>
              </w:rPr>
            </w:pPr>
            <w:r>
              <w:rPr>
                <w:lang w:val="en-US"/>
              </w:rPr>
              <w:t>0, 500, 1 000</w:t>
            </w:r>
          </w:p>
        </w:tc>
        <w:tc>
          <w:tcPr>
            <w:tcW w:w="1139" w:type="dxa"/>
            <w:tcBorders>
              <w:top w:val="nil"/>
              <w:left w:val="nil"/>
              <w:bottom w:val="single" w:sz="4" w:space="0" w:color="auto"/>
              <w:right w:val="single" w:sz="4" w:space="0" w:color="auto"/>
            </w:tcBorders>
            <w:vAlign w:val="center"/>
            <w:hideMark/>
          </w:tcPr>
          <w:p w14:paraId="50697F58" w14:textId="77777777" w:rsidR="00F75AA8" w:rsidRDefault="00F75AA8" w:rsidP="00F75AA8">
            <w:pPr>
              <w:pStyle w:val="Table-text"/>
              <w:keepNext/>
              <w:rPr>
                <w:i/>
                <w:iCs/>
                <w:lang w:val="en-US"/>
              </w:rPr>
            </w:pPr>
            <w:r>
              <w:rPr>
                <w:i/>
                <w:iCs/>
                <w:lang w:val="en-US"/>
              </w:rPr>
              <w:t>h</w:t>
            </w:r>
            <w:r>
              <w:rPr>
                <w:i/>
                <w:iCs/>
                <w:vertAlign w:val="subscript"/>
                <w:lang w:val="en-US"/>
              </w:rPr>
              <w:t>ES</w:t>
            </w:r>
          </w:p>
        </w:tc>
      </w:tr>
      <w:tr w:rsidR="00F75AA8" w14:paraId="53062FEF" w14:textId="77777777" w:rsidTr="00F75AA8">
        <w:trPr>
          <w:gridAfter w:val="1"/>
          <w:wAfter w:w="11" w:type="dxa"/>
          <w:cantSplit/>
          <w:jc w:val="center"/>
        </w:trPr>
        <w:tc>
          <w:tcPr>
            <w:tcW w:w="589" w:type="dxa"/>
            <w:tcBorders>
              <w:top w:val="nil"/>
              <w:left w:val="single" w:sz="4" w:space="0" w:color="auto"/>
              <w:bottom w:val="single" w:sz="4" w:space="0" w:color="auto"/>
              <w:right w:val="single" w:sz="4" w:space="0" w:color="auto"/>
            </w:tcBorders>
            <w:noWrap/>
            <w:hideMark/>
          </w:tcPr>
          <w:p w14:paraId="1A32547B" w14:textId="77777777" w:rsidR="00F75AA8" w:rsidRDefault="00F75AA8" w:rsidP="00F75AA8">
            <w:pPr>
              <w:pStyle w:val="Table-text"/>
              <w:keepNext/>
              <w:rPr>
                <w:lang w:val="en-US"/>
              </w:rPr>
            </w:pPr>
            <w:r>
              <w:rPr>
                <w:lang w:val="en-US"/>
              </w:rPr>
              <w:t>2.7</w:t>
            </w:r>
          </w:p>
        </w:tc>
        <w:tc>
          <w:tcPr>
            <w:tcW w:w="3400" w:type="dxa"/>
            <w:tcBorders>
              <w:top w:val="nil"/>
              <w:left w:val="nil"/>
              <w:bottom w:val="single" w:sz="4" w:space="0" w:color="auto"/>
              <w:right w:val="single" w:sz="4" w:space="0" w:color="auto"/>
            </w:tcBorders>
            <w:noWrap/>
            <w:vAlign w:val="center"/>
            <w:hideMark/>
          </w:tcPr>
          <w:p w14:paraId="17DFC2C9" w14:textId="77777777" w:rsidR="00F75AA8" w:rsidRDefault="00F75AA8" w:rsidP="00F75AA8">
            <w:pPr>
              <w:pStyle w:val="Table-text"/>
              <w:keepNext/>
              <w:jc w:val="left"/>
              <w:rPr>
                <w:lang w:val="en-US"/>
              </w:rPr>
            </w:pPr>
            <w:r>
              <w:rPr>
                <w:lang w:val="en-US"/>
              </w:rPr>
              <w:t>Satellite noise temperature (K)</w:t>
            </w:r>
          </w:p>
        </w:tc>
        <w:tc>
          <w:tcPr>
            <w:tcW w:w="4500" w:type="dxa"/>
            <w:gridSpan w:val="6"/>
            <w:tcBorders>
              <w:top w:val="nil"/>
              <w:left w:val="nil"/>
              <w:bottom w:val="single" w:sz="4" w:space="0" w:color="auto"/>
              <w:right w:val="single" w:sz="4" w:space="0" w:color="auto"/>
            </w:tcBorders>
            <w:noWrap/>
            <w:vAlign w:val="center"/>
            <w:hideMark/>
          </w:tcPr>
          <w:p w14:paraId="7E405329" w14:textId="77777777" w:rsidR="00F75AA8" w:rsidRDefault="00F75AA8" w:rsidP="00F75AA8">
            <w:pPr>
              <w:pStyle w:val="Table-text"/>
              <w:keepNext/>
              <w:rPr>
                <w:lang w:val="en-US"/>
              </w:rPr>
            </w:pPr>
            <w:r>
              <w:rPr>
                <w:lang w:val="en-US"/>
              </w:rPr>
              <w:t>500, 1 600</w:t>
            </w:r>
          </w:p>
        </w:tc>
        <w:tc>
          <w:tcPr>
            <w:tcW w:w="1139" w:type="dxa"/>
            <w:tcBorders>
              <w:top w:val="nil"/>
              <w:left w:val="nil"/>
              <w:bottom w:val="single" w:sz="4" w:space="0" w:color="auto"/>
              <w:right w:val="single" w:sz="4" w:space="0" w:color="auto"/>
            </w:tcBorders>
            <w:vAlign w:val="center"/>
            <w:hideMark/>
          </w:tcPr>
          <w:p w14:paraId="04C34A4D" w14:textId="77777777" w:rsidR="00F75AA8" w:rsidRDefault="00F75AA8" w:rsidP="00F75AA8">
            <w:pPr>
              <w:pStyle w:val="Table-text"/>
              <w:keepNext/>
              <w:rPr>
                <w:i/>
                <w:lang w:val="en-US"/>
              </w:rPr>
            </w:pPr>
            <w:r>
              <w:rPr>
                <w:i/>
                <w:lang w:val="en-US"/>
              </w:rPr>
              <w:t>T</w:t>
            </w:r>
          </w:p>
        </w:tc>
      </w:tr>
      <w:tr w:rsidR="00F75AA8" w14:paraId="042B05E4" w14:textId="77777777" w:rsidTr="00F75AA8">
        <w:trPr>
          <w:gridAfter w:val="1"/>
          <w:wAfter w:w="11" w:type="dxa"/>
          <w:cantSplit/>
          <w:jc w:val="center"/>
        </w:trPr>
        <w:tc>
          <w:tcPr>
            <w:tcW w:w="589" w:type="dxa"/>
            <w:tcBorders>
              <w:top w:val="nil"/>
              <w:left w:val="single" w:sz="4" w:space="0" w:color="auto"/>
              <w:bottom w:val="single" w:sz="4" w:space="0" w:color="auto"/>
              <w:right w:val="single" w:sz="4" w:space="0" w:color="auto"/>
            </w:tcBorders>
            <w:noWrap/>
            <w:hideMark/>
          </w:tcPr>
          <w:p w14:paraId="2F69B400" w14:textId="77777777" w:rsidR="00F75AA8" w:rsidRDefault="00F75AA8" w:rsidP="00F75AA8">
            <w:pPr>
              <w:pStyle w:val="Table-text"/>
              <w:keepNext/>
              <w:rPr>
                <w:lang w:val="en-US"/>
              </w:rPr>
            </w:pPr>
            <w:r>
              <w:rPr>
                <w:lang w:val="en-US"/>
              </w:rPr>
              <w:t>2.8</w:t>
            </w:r>
          </w:p>
        </w:tc>
        <w:tc>
          <w:tcPr>
            <w:tcW w:w="3400" w:type="dxa"/>
            <w:tcBorders>
              <w:top w:val="nil"/>
              <w:left w:val="nil"/>
              <w:bottom w:val="single" w:sz="4" w:space="0" w:color="auto"/>
              <w:right w:val="single" w:sz="4" w:space="0" w:color="auto"/>
            </w:tcBorders>
            <w:noWrap/>
            <w:vAlign w:val="center"/>
            <w:hideMark/>
          </w:tcPr>
          <w:p w14:paraId="052B251E" w14:textId="77777777" w:rsidR="00F75AA8" w:rsidRDefault="00F75AA8" w:rsidP="00F75AA8">
            <w:pPr>
              <w:pStyle w:val="Table-text"/>
              <w:keepNext/>
              <w:jc w:val="left"/>
              <w:rPr>
                <w:lang w:val="en-US"/>
              </w:rPr>
            </w:pPr>
            <w:r>
              <w:rPr>
                <w:lang w:val="en-US"/>
              </w:rPr>
              <w:t xml:space="preserve">Threshold </w:t>
            </w:r>
            <w:r>
              <w:rPr>
                <w:i/>
                <w:iCs/>
                <w:lang w:val="en-US"/>
              </w:rPr>
              <w:t>C</w:t>
            </w:r>
            <w:r>
              <w:rPr>
                <w:lang w:val="en-US"/>
              </w:rPr>
              <w:t>/</w:t>
            </w:r>
            <w:r>
              <w:rPr>
                <w:i/>
                <w:iCs/>
                <w:lang w:val="en-US"/>
              </w:rPr>
              <w:t>N</w:t>
            </w:r>
            <w:r>
              <w:rPr>
                <w:lang w:val="en-US"/>
              </w:rPr>
              <w:t xml:space="preserve"> (dB)</w:t>
            </w:r>
          </w:p>
        </w:tc>
        <w:tc>
          <w:tcPr>
            <w:tcW w:w="4500" w:type="dxa"/>
            <w:gridSpan w:val="6"/>
            <w:tcBorders>
              <w:top w:val="nil"/>
              <w:left w:val="nil"/>
              <w:bottom w:val="single" w:sz="4" w:space="0" w:color="auto"/>
              <w:right w:val="single" w:sz="4" w:space="0" w:color="auto"/>
            </w:tcBorders>
            <w:noWrap/>
            <w:vAlign w:val="center"/>
            <w:hideMark/>
          </w:tcPr>
          <w:p w14:paraId="633B9D74" w14:textId="77777777" w:rsidR="00F75AA8" w:rsidRDefault="00F75AA8" w:rsidP="00F75AA8">
            <w:pPr>
              <w:pStyle w:val="Table-text"/>
              <w:keepNext/>
              <w:rPr>
                <w:lang w:val="en-US"/>
              </w:rPr>
            </w:pPr>
            <w:r>
              <w:rPr>
                <w:lang w:val="en-US"/>
              </w:rPr>
              <w:t>−2.5, 2.5, 5, 10</w:t>
            </w:r>
          </w:p>
        </w:tc>
        <w:tc>
          <w:tcPr>
            <w:tcW w:w="1139" w:type="dxa"/>
            <w:tcBorders>
              <w:top w:val="nil"/>
              <w:left w:val="nil"/>
              <w:bottom w:val="single" w:sz="4" w:space="0" w:color="auto"/>
              <w:right w:val="single" w:sz="4" w:space="0" w:color="auto"/>
            </w:tcBorders>
            <w:vAlign w:val="center"/>
            <w:hideMark/>
          </w:tcPr>
          <w:p w14:paraId="011455C5" w14:textId="77777777" w:rsidR="00F75AA8" w:rsidRDefault="000D491A" w:rsidP="00F75AA8">
            <w:pPr>
              <w:pStyle w:val="Table-text"/>
              <w:keepNext/>
              <w:rPr>
                <w:lang w:val="en-US"/>
              </w:rPr>
            </w:pPr>
            <w:r>
              <w:rPr>
                <w:noProof/>
                <w:lang w:val="en-US"/>
              </w:rPr>
              <w:pict w14:anchorId="39D5B68B">
                <v:rect id="Rectangle 21648" o:spid="_x0000_s2084" style="position:absolute;left:0;text-align:left;margin-left:0;margin-top:0;width:50pt;height:50pt;z-index:251712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N8CQarrAQAAzAMAAA4AAAAAAAAAAAAAAAAALgIAAGRycy9lMm9Eb2MueG1sUEsB&#10;Ai0AFAAGAAgAAAAhAIZbh9XYAAAABQEAAA8AAAAAAAAAAAAAAAAARQQAAGRycy9kb3ducmV2Lnht&#10;bFBLBQYAAAAABAAEAPMAAABKBQAAAAA=&#10;" filled="f" stroked="f">
                  <o:lock v:ext="edit" aspectratio="t" selection="t"/>
                </v:rect>
              </w:pict>
            </w:r>
            <w:r w:rsidR="00F75AA8">
              <w:rPr>
                <w:position w:val="-32"/>
                <w:sz w:val="24"/>
                <w:lang w:val="en-US"/>
              </w:rPr>
              <w:object w:dxaOrig="720" w:dyaOrig="570" w14:anchorId="56C8B448">
                <v:shape id="shape20" o:spid="_x0000_i1026" type="#_x0000_t75" style="width:38.5pt;height:29pt" o:ole="">
                  <v:imagedata r:id="rId14" o:title=""/>
                </v:shape>
                <o:OLEObject Type="Embed" ProgID="Equation.DSMT4" ShapeID="shape20" DrawAspect="Content" ObjectID="_1757225645" r:id="rId16"/>
              </w:object>
            </w:r>
          </w:p>
        </w:tc>
      </w:tr>
      <w:tr w:rsidR="00362FAF" w14:paraId="1F2F939C" w14:textId="77777777" w:rsidTr="00FE6388">
        <w:trPr>
          <w:gridAfter w:val="1"/>
          <w:wAfter w:w="11" w:type="dxa"/>
          <w:cantSplit/>
          <w:jc w:val="center"/>
        </w:trPr>
        <w:tc>
          <w:tcPr>
            <w:tcW w:w="589" w:type="dxa"/>
            <w:tcBorders>
              <w:top w:val="nil"/>
              <w:left w:val="single" w:sz="4" w:space="0" w:color="auto"/>
              <w:bottom w:val="single" w:sz="4" w:space="0" w:color="auto"/>
              <w:right w:val="single" w:sz="4" w:space="0" w:color="auto"/>
            </w:tcBorders>
            <w:noWrap/>
          </w:tcPr>
          <w:p w14:paraId="018DAC76" w14:textId="77777777" w:rsidR="00362FAF" w:rsidRDefault="00362FAF" w:rsidP="00362FAF">
            <w:pPr>
              <w:pStyle w:val="Table-text"/>
              <w:keepNext/>
              <w:rPr>
                <w:lang w:val="en-US"/>
              </w:rPr>
            </w:pPr>
            <w:ins w:id="54" w:author="De Bailliencourt Dit Co, Hugues [FR]" w:date="2022-04-04T14:13:00Z">
              <w:r w:rsidRPr="00C65F4D">
                <w:rPr>
                  <w:lang w:val="en-US"/>
                </w:rPr>
                <w:t>2.9</w:t>
              </w:r>
            </w:ins>
          </w:p>
        </w:tc>
        <w:tc>
          <w:tcPr>
            <w:tcW w:w="3400" w:type="dxa"/>
            <w:tcBorders>
              <w:top w:val="nil"/>
              <w:left w:val="nil"/>
              <w:bottom w:val="single" w:sz="4" w:space="0" w:color="auto"/>
              <w:right w:val="single" w:sz="4" w:space="0" w:color="auto"/>
            </w:tcBorders>
            <w:noWrap/>
          </w:tcPr>
          <w:p w14:paraId="331DE56C" w14:textId="77777777" w:rsidR="00362FAF" w:rsidRDefault="00362FAF" w:rsidP="00362FAF">
            <w:pPr>
              <w:pStyle w:val="Table-text"/>
              <w:keepNext/>
              <w:jc w:val="left"/>
              <w:rPr>
                <w:lang w:val="en-US"/>
              </w:rPr>
            </w:pPr>
            <w:ins w:id="55" w:author="author" w:date="2022-05-18T22:35:00Z">
              <w:r>
                <w:rPr>
                  <w:lang w:val="en-US"/>
                </w:rPr>
                <w:t>P</w:t>
              </w:r>
            </w:ins>
            <w:ins w:id="56" w:author="author" w:date="2022-05-18T22:30:00Z">
              <w:r>
                <w:rPr>
                  <w:lang w:val="en-US"/>
                </w:rPr>
                <w:t>robability of non-zero rain attenuation</w:t>
              </w:r>
            </w:ins>
          </w:p>
        </w:tc>
        <w:tc>
          <w:tcPr>
            <w:tcW w:w="4500" w:type="dxa"/>
            <w:gridSpan w:val="6"/>
            <w:tcBorders>
              <w:top w:val="nil"/>
              <w:left w:val="nil"/>
              <w:bottom w:val="single" w:sz="4" w:space="0" w:color="auto"/>
              <w:right w:val="single" w:sz="4" w:space="0" w:color="auto"/>
            </w:tcBorders>
            <w:noWrap/>
            <w:vAlign w:val="center"/>
          </w:tcPr>
          <w:p w14:paraId="1CF71D6E" w14:textId="77777777" w:rsidR="00362FAF" w:rsidRDefault="00362FAF" w:rsidP="00362FAF">
            <w:pPr>
              <w:pStyle w:val="Table-text"/>
              <w:keepNext/>
              <w:rPr>
                <w:lang w:val="en-US"/>
              </w:rPr>
            </w:pPr>
            <w:ins w:id="57" w:author="De Bailliencourt Dit Co, Hugues [FR]" w:date="2022-04-04T14:13:00Z">
              <w:r w:rsidRPr="00C65F4D">
                <w:rPr>
                  <w:lang w:val="en-US"/>
                </w:rPr>
                <w:t>10</w:t>
              </w:r>
            </w:ins>
          </w:p>
        </w:tc>
        <w:tc>
          <w:tcPr>
            <w:tcW w:w="1139" w:type="dxa"/>
            <w:tcBorders>
              <w:top w:val="nil"/>
              <w:left w:val="nil"/>
              <w:bottom w:val="single" w:sz="4" w:space="0" w:color="auto"/>
              <w:right w:val="single" w:sz="4" w:space="0" w:color="auto"/>
            </w:tcBorders>
            <w:vAlign w:val="center"/>
          </w:tcPr>
          <w:p w14:paraId="4F30D386" w14:textId="77777777" w:rsidR="00362FAF" w:rsidRDefault="00362FAF" w:rsidP="00362FAF">
            <w:pPr>
              <w:pStyle w:val="Table-text"/>
              <w:keepNext/>
              <w:rPr>
                <w:noProof/>
                <w:lang w:val="en-US"/>
              </w:rPr>
            </w:pPr>
            <w:ins w:id="58" w:author="De Bailliencourt Dit Co, Hugues [FR]" w:date="2022-04-04T14:13:00Z">
              <w:r w:rsidRPr="00C65F4D">
                <w:rPr>
                  <w:i/>
                  <w:iCs/>
                </w:rPr>
                <w:t>p</w:t>
              </w:r>
              <w:r w:rsidRPr="00C65F4D">
                <w:rPr>
                  <w:i/>
                  <w:iCs/>
                  <w:vertAlign w:val="subscript"/>
                </w:rPr>
                <w:t xml:space="preserve">max  </w:t>
              </w:r>
              <w:r w:rsidRPr="00C65F4D">
                <w:rPr>
                  <w:lang w:val="en-US"/>
                </w:rPr>
                <w:t>(%)</w:t>
              </w:r>
            </w:ins>
          </w:p>
        </w:tc>
      </w:tr>
      <w:tr w:rsidR="00362FAF" w14:paraId="4C4CDD28" w14:textId="77777777" w:rsidTr="00F75AA8">
        <w:trPr>
          <w:cantSplit/>
          <w:jc w:val="center"/>
        </w:trPr>
        <w:tc>
          <w:tcPr>
            <w:tcW w:w="9639" w:type="dxa"/>
            <w:gridSpan w:val="10"/>
            <w:tcBorders>
              <w:top w:val="single" w:sz="4" w:space="0" w:color="auto"/>
              <w:left w:val="nil"/>
              <w:bottom w:val="nil"/>
              <w:right w:val="nil"/>
            </w:tcBorders>
            <w:noWrap/>
            <w:vAlign w:val="center"/>
            <w:hideMark/>
          </w:tcPr>
          <w:p w14:paraId="7F3E943F" w14:textId="77777777" w:rsidR="00362FAF" w:rsidRDefault="00362FAF" w:rsidP="00362FAF">
            <w:pPr>
              <w:pStyle w:val="Tablelegend"/>
              <w:rPr>
                <w:lang w:val="en-US"/>
              </w:rPr>
            </w:pPr>
            <w:r>
              <w:rPr>
                <w:lang w:val="en-US"/>
              </w:rPr>
              <w:t xml:space="preserve">NOTE – For items 2.2, 2.3 and 2.4, these three groups of data are be considered as unique sets of data to be used in the larger, overall set of total possible permutations. For example, 20 degrees of elevation angle will consider three different latitudes of 0, 30 and 61.8 degrees while 90 degrees of elevation will only consider a latitude of 0 degrees and one possible rain height 5 km. The above parameters are chosen as representative propagation parameters for purposes of calculations of precipitation fade statistics. These precipitation fades are representative of other geographic locations. </w:t>
            </w:r>
          </w:p>
          <w:p w14:paraId="1ECA2728" w14:textId="77777777" w:rsidR="00362FAF" w:rsidRDefault="00362FAF" w:rsidP="00362FAF">
            <w:pPr>
              <w:pStyle w:val="Tablelegend"/>
              <w:tabs>
                <w:tab w:val="left" w:pos="272"/>
              </w:tabs>
              <w:rPr>
                <w:position w:val="-24"/>
                <w:lang w:val="en-US" w:eastAsia="zh-CN"/>
              </w:rPr>
            </w:pPr>
            <w:r>
              <w:rPr>
                <w:lang w:val="en-US"/>
              </w:rPr>
              <w:t>*</w:t>
            </w:r>
            <w:r>
              <w:rPr>
                <w:lang w:val="en-US"/>
              </w:rPr>
              <w:tab/>
              <w:t xml:space="preserve">Latitude is evaluated as a single value representing the absolute value of the latitude </w:t>
            </w:r>
          </w:p>
        </w:tc>
      </w:tr>
    </w:tbl>
    <w:p w14:paraId="3BCD2724" w14:textId="77777777" w:rsidR="001B76A9" w:rsidDel="005338A2" w:rsidRDefault="001B76A9" w:rsidP="001B76A9">
      <w:pPr>
        <w:pStyle w:val="AnnexNo"/>
        <w:rPr>
          <w:del w:id="59" w:author="France" w:date="2022-04-28T23:24:00Z"/>
        </w:rPr>
      </w:pPr>
      <w:del w:id="60" w:author="France" w:date="2022-04-28T23:24:00Z">
        <w:r w:rsidDel="005338A2">
          <w:delText>ANNEX 2 TO RESOLUTION 770 (WRC</w:delText>
        </w:r>
        <w:r w:rsidDel="005338A2">
          <w:noBreakHyphen/>
          <w:delText>19)</w:delText>
        </w:r>
      </w:del>
    </w:p>
    <w:p w14:paraId="4863613A" w14:textId="77777777" w:rsidR="001B76A9" w:rsidDel="005338A2" w:rsidRDefault="001B76A9" w:rsidP="001B76A9">
      <w:pPr>
        <w:pStyle w:val="Annextitle"/>
        <w:rPr>
          <w:del w:id="61" w:author="France" w:date="2022-04-28T23:24:00Z"/>
        </w:rPr>
      </w:pPr>
      <w:del w:id="62" w:author="France" w:date="2022-04-28T23:24:00Z">
        <w:r w:rsidDel="005338A2">
          <w:delText xml:space="preserve">Description of parameters and procedures for the evaluation of interference from </w:delText>
        </w:r>
        <w:r w:rsidDel="005338A2">
          <w:rPr>
            <w:szCs w:val="24"/>
          </w:rPr>
          <w:delText>any one</w:delText>
        </w:r>
        <w:r w:rsidDel="005338A2">
          <w:delText xml:space="preserve"> non-GSO system into a global set of generic GSO reference links</w:delText>
        </w:r>
      </w:del>
    </w:p>
    <w:p w14:paraId="2795BD0C" w14:textId="77777777" w:rsidR="001B76A9" w:rsidDel="005338A2" w:rsidRDefault="001B76A9" w:rsidP="001B76A9">
      <w:pPr>
        <w:pStyle w:val="Normalaftertitle"/>
        <w:rPr>
          <w:del w:id="63" w:author="France" w:date="2022-04-28T23:24:00Z"/>
        </w:rPr>
      </w:pPr>
      <w:del w:id="64" w:author="France" w:date="2022-04-28T23:24:00Z">
        <w:r w:rsidDel="005338A2">
          <w:delText>This Annex provides an overview of the process to validate compliance with the single-entry permissible interference of a non-GSO system into GSO networks using the generic GSO reference link parameters in Annex 1 and the interference impact using the latest version of Recommendation ITU</w:delText>
        </w:r>
        <w:r w:rsidDel="005338A2">
          <w:noBreakHyphen/>
          <w:delText>R S.1503. The procedure to determine compliance with the single-entry permissible interference relies on the following principles.</w:delText>
        </w:r>
      </w:del>
    </w:p>
    <w:p w14:paraId="36823A12" w14:textId="77777777" w:rsidR="001B76A9" w:rsidDel="005338A2" w:rsidRDefault="001B76A9" w:rsidP="001B76A9">
      <w:pPr>
        <w:keepNext/>
        <w:rPr>
          <w:del w:id="65" w:author="France" w:date="2022-04-28T23:24:00Z"/>
        </w:rPr>
      </w:pPr>
      <w:del w:id="66" w:author="France" w:date="2022-04-28T23:24:00Z">
        <w:r w:rsidDel="005338A2">
          <w:rPr>
            <w:i/>
            <w:iCs/>
          </w:rPr>
          <w:delText>Principle 1</w:delText>
        </w:r>
        <w:r w:rsidDel="005338A2">
          <w:delText xml:space="preserve">: The two time-varying sources of link performance degradation considered in the verification are link fading (from rain) using the characteristics of the generic GSO reference link and interference from a non-GSO system. The total </w:delText>
        </w:r>
        <w:r w:rsidDel="005338A2">
          <w:rPr>
            <w:i/>
            <w:iCs/>
          </w:rPr>
          <w:delText>C</w:delText>
        </w:r>
        <w:r w:rsidDel="005338A2">
          <w:delText>/</w:delText>
        </w:r>
        <w:r w:rsidDel="005338A2">
          <w:rPr>
            <w:i/>
            <w:iCs/>
          </w:rPr>
          <w:delText xml:space="preserve">N </w:delText>
        </w:r>
        <w:r w:rsidDel="005338A2">
          <w:rPr>
            <w:iCs/>
          </w:rPr>
          <w:delText>in the reference bandwidth</w:delText>
        </w:r>
        <w:r w:rsidDel="005338A2">
          <w:delText xml:space="preserve"> for a given carrier is:</w:delText>
        </w:r>
      </w:del>
    </w:p>
    <w:p w14:paraId="3CFA8DAB" w14:textId="77777777" w:rsidR="001B76A9" w:rsidDel="005338A2" w:rsidRDefault="001B76A9" w:rsidP="001B76A9">
      <w:pPr>
        <w:pStyle w:val="Equation"/>
        <w:rPr>
          <w:del w:id="67" w:author="France" w:date="2022-04-28T23:24:00Z"/>
          <w:szCs w:val="24"/>
        </w:rPr>
      </w:pPr>
      <w:del w:id="68" w:author="France" w:date="2022-04-28T23:24:00Z">
        <w:r w:rsidDel="005338A2">
          <w:rPr>
            <w:szCs w:val="24"/>
          </w:rPr>
          <w:tab/>
        </w:r>
        <w:r w:rsidDel="005338A2">
          <w:rPr>
            <w:szCs w:val="24"/>
          </w:rPr>
          <w:tab/>
        </w:r>
        <w:r w:rsidRPr="00E850A5" w:rsidDel="005338A2">
          <w:object w:dxaOrig="1830" w:dyaOrig="360" w14:anchorId="6CB91A6D">
            <v:shape id="_x0000_i1027" type="#_x0000_t75" style="width:90.5pt;height:18.5pt" o:ole="">
              <v:imagedata r:id="rId17" o:title=""/>
            </v:shape>
            <o:OLEObject Type="Embed" ProgID="Equation.DSMT4" ShapeID="_x0000_i1027" DrawAspect="Content" ObjectID="_1757225646" r:id="rId18"/>
          </w:object>
        </w:r>
        <w:r w:rsidDel="005338A2">
          <w:rPr>
            <w:szCs w:val="24"/>
          </w:rPr>
          <w:tab/>
          <w:delText>(1)</w:delText>
        </w:r>
      </w:del>
    </w:p>
    <w:p w14:paraId="7319BDBF" w14:textId="77777777" w:rsidR="001B76A9" w:rsidDel="005338A2" w:rsidRDefault="001B76A9" w:rsidP="001B76A9">
      <w:pPr>
        <w:rPr>
          <w:del w:id="69" w:author="France" w:date="2022-04-28T23:24:00Z"/>
        </w:rPr>
      </w:pPr>
      <w:del w:id="70" w:author="France" w:date="2022-04-28T23:24:00Z">
        <w:r w:rsidDel="005338A2">
          <w:delText>where:</w:delText>
        </w:r>
      </w:del>
    </w:p>
    <w:p w14:paraId="3D91466B" w14:textId="77777777" w:rsidR="001B76A9" w:rsidDel="005338A2" w:rsidRDefault="001B76A9" w:rsidP="001B76A9">
      <w:pPr>
        <w:pStyle w:val="Equationlegend"/>
        <w:rPr>
          <w:del w:id="71" w:author="France" w:date="2022-04-28T23:24:00Z"/>
          <w:szCs w:val="24"/>
        </w:rPr>
      </w:pPr>
      <w:del w:id="72" w:author="France" w:date="2022-04-28T23:24:00Z">
        <w:r w:rsidDel="005338A2">
          <w:rPr>
            <w:i/>
          </w:rPr>
          <w:tab/>
        </w:r>
        <w:r w:rsidDel="005338A2">
          <w:rPr>
            <w:i/>
            <w:iCs/>
            <w:szCs w:val="24"/>
          </w:rPr>
          <w:delText>C</w:delText>
        </w:r>
        <w:r w:rsidDel="005338A2">
          <w:rPr>
            <w:szCs w:val="24"/>
          </w:rPr>
          <w:delText>:</w:delText>
        </w:r>
        <w:r w:rsidDel="005338A2">
          <w:rPr>
            <w:szCs w:val="24"/>
          </w:rPr>
          <w:tab/>
          <w:delText>wanted signal power (W) in the reference bandwidth, which varies as a function of fades and also as a function of transmission configuration</w:delText>
        </w:r>
      </w:del>
    </w:p>
    <w:p w14:paraId="09473E6E" w14:textId="77777777" w:rsidR="001B76A9" w:rsidDel="005338A2" w:rsidRDefault="001B76A9" w:rsidP="001B76A9">
      <w:pPr>
        <w:pStyle w:val="Equationlegend"/>
        <w:rPr>
          <w:del w:id="73" w:author="France" w:date="2022-04-28T23:24:00Z"/>
        </w:rPr>
      </w:pPr>
      <w:del w:id="74" w:author="France" w:date="2022-04-28T23:24:00Z">
        <w:r w:rsidDel="005338A2">
          <w:tab/>
        </w:r>
        <w:r w:rsidDel="005338A2">
          <w:rPr>
            <w:i/>
            <w:iCs/>
            <w:szCs w:val="24"/>
          </w:rPr>
          <w:delText>N</w:delText>
        </w:r>
        <w:r w:rsidDel="005338A2">
          <w:rPr>
            <w:i/>
            <w:iCs/>
            <w:vertAlign w:val="subscript"/>
          </w:rPr>
          <w:delText>T</w:delText>
        </w:r>
        <w:r w:rsidDel="005338A2">
          <w:rPr>
            <w:szCs w:val="24"/>
          </w:rPr>
          <w:delText>:</w:delText>
        </w:r>
        <w:r w:rsidDel="005338A2">
          <w:rPr>
            <w:szCs w:val="24"/>
          </w:rPr>
          <w:tab/>
          <w:delText>total system noise power (W) in the reference bandwidth</w:delText>
        </w:r>
      </w:del>
    </w:p>
    <w:p w14:paraId="0D32C759" w14:textId="77777777" w:rsidR="001B76A9" w:rsidDel="005338A2" w:rsidRDefault="001B76A9" w:rsidP="001B76A9">
      <w:pPr>
        <w:pStyle w:val="Equationlegend"/>
        <w:rPr>
          <w:del w:id="75" w:author="France" w:date="2022-04-28T23:24:00Z"/>
          <w:szCs w:val="24"/>
        </w:rPr>
      </w:pPr>
      <w:del w:id="76" w:author="France" w:date="2022-04-28T23:24:00Z">
        <w:r w:rsidDel="005338A2">
          <w:rPr>
            <w:i/>
          </w:rPr>
          <w:tab/>
        </w:r>
        <w:r w:rsidDel="005338A2">
          <w:rPr>
            <w:i/>
            <w:iCs/>
            <w:szCs w:val="24"/>
          </w:rPr>
          <w:delText>I</w:delText>
        </w:r>
        <w:r w:rsidDel="005338A2">
          <w:rPr>
            <w:szCs w:val="24"/>
          </w:rPr>
          <w:delText>:</w:delText>
        </w:r>
        <w:r w:rsidDel="005338A2">
          <w:rPr>
            <w:szCs w:val="24"/>
          </w:rPr>
          <w:tab/>
          <w:delText>time-varying interference power (W) in the reference bandwidth generated by other networks.</w:delText>
        </w:r>
      </w:del>
    </w:p>
    <w:p w14:paraId="70165C73" w14:textId="77777777" w:rsidR="001B76A9" w:rsidDel="005338A2" w:rsidRDefault="001B76A9" w:rsidP="001B76A9">
      <w:pPr>
        <w:rPr>
          <w:del w:id="77" w:author="France" w:date="2022-04-28T23:24:00Z"/>
        </w:rPr>
      </w:pPr>
      <w:del w:id="78" w:author="France" w:date="2022-04-28T23:24:00Z">
        <w:r w:rsidDel="005338A2">
          <w:rPr>
            <w:i/>
            <w:iCs/>
          </w:rPr>
          <w:delText>Principle 2</w:delText>
        </w:r>
        <w:r w:rsidDel="005338A2">
          <w:delText xml:space="preserve">: The calculation of spectral efficiency is focused on satellite systems utilizing adaptive coding and modulation (ACM) by calculating the throughput degradation as a function of </w:delText>
        </w:r>
        <w:r w:rsidDel="005338A2">
          <w:rPr>
            <w:i/>
            <w:iCs/>
          </w:rPr>
          <w:delText>C</w:delText>
        </w:r>
        <w:r w:rsidDel="005338A2">
          <w:delText>/</w:delText>
        </w:r>
        <w:r w:rsidDel="005338A2">
          <w:rPr>
            <w:i/>
            <w:iCs/>
          </w:rPr>
          <w:delText>N</w:delText>
        </w:r>
        <w:r w:rsidDel="005338A2">
          <w:delText xml:space="preserve">, </w:delText>
        </w:r>
        <w:r w:rsidDel="005338A2">
          <w:lastRenderedPageBreak/>
          <w:delText>which varies depending on the propagation and interference impacts on the satellite link over the long term.</w:delText>
        </w:r>
      </w:del>
    </w:p>
    <w:p w14:paraId="24E58DAF" w14:textId="77777777" w:rsidR="001B76A9" w:rsidDel="005338A2" w:rsidRDefault="001B76A9" w:rsidP="001B76A9">
      <w:pPr>
        <w:rPr>
          <w:del w:id="79" w:author="France" w:date="2022-04-28T23:24:00Z"/>
          <w:i/>
        </w:rPr>
      </w:pPr>
      <w:del w:id="80" w:author="France" w:date="2022-04-28T23:24:00Z">
        <w:r w:rsidDel="005338A2">
          <w:rPr>
            <w:i/>
          </w:rPr>
          <w:delText>Principle 3:</w:delText>
        </w:r>
        <w:r w:rsidDel="005338A2">
          <w:delText xml:space="preserve"> During a fading event in the downlink direction the interfering carrier is attenuated by the same amount as the wanted carrier. This principle results in slight underestimation of the impact of the downlink interference.</w:delText>
        </w:r>
      </w:del>
    </w:p>
    <w:p w14:paraId="15792740" w14:textId="77777777" w:rsidR="001B76A9" w:rsidRPr="00E871DC" w:rsidDel="005338A2" w:rsidRDefault="001B76A9" w:rsidP="001B76A9">
      <w:pPr>
        <w:pStyle w:val="Headingb"/>
        <w:rPr>
          <w:del w:id="81" w:author="France" w:date="2022-04-28T23:24:00Z"/>
          <w:rFonts w:eastAsiaTheme="minorHAnsi"/>
          <w:lang w:val="en-US"/>
        </w:rPr>
      </w:pPr>
      <w:del w:id="82" w:author="France" w:date="2022-04-28T23:24:00Z">
        <w:r w:rsidRPr="00E871DC" w:rsidDel="005338A2">
          <w:rPr>
            <w:rFonts w:eastAsiaTheme="minorHAnsi"/>
            <w:lang w:val="en-US"/>
          </w:rPr>
          <w:delText>Implementation of verification algorithm</w:delText>
        </w:r>
      </w:del>
    </w:p>
    <w:p w14:paraId="63E39053" w14:textId="77777777" w:rsidR="001B76A9" w:rsidDel="005338A2" w:rsidRDefault="001B76A9" w:rsidP="001B76A9">
      <w:pPr>
        <w:rPr>
          <w:del w:id="83" w:author="France" w:date="2022-04-28T23:24:00Z"/>
          <w:rFonts w:eastAsiaTheme="minorHAnsi"/>
        </w:rPr>
      </w:pPr>
      <w:del w:id="84" w:author="France" w:date="2022-04-28T23:24:00Z">
        <w:r w:rsidDel="005338A2">
          <w:rPr>
            <w:rFonts w:eastAsiaTheme="minorHAnsi"/>
          </w:rPr>
          <w:delText>The generic GSO reference link parameters described in Annex 1 should be used as described in the following algorithm to determine if a non-GSO FSS network is compliant with No. </w:delText>
        </w:r>
        <w:r w:rsidRPr="00C269F2" w:rsidDel="005338A2">
          <w:rPr>
            <w:rStyle w:val="Artref"/>
            <w:rFonts w:eastAsiaTheme="minorHAnsi"/>
            <w:b/>
          </w:rPr>
          <w:delText>22.5L</w:delText>
        </w:r>
        <w:r w:rsidDel="005338A2">
          <w:rPr>
            <w:rFonts w:eastAsiaTheme="minorHAnsi"/>
          </w:rPr>
          <w:delText>.</w:delText>
        </w:r>
      </w:del>
    </w:p>
    <w:p w14:paraId="2C24A455" w14:textId="77777777" w:rsidR="001B76A9" w:rsidDel="005338A2" w:rsidRDefault="001B76A9" w:rsidP="001B76A9">
      <w:pPr>
        <w:rPr>
          <w:del w:id="85" w:author="France" w:date="2022-04-28T23:24:00Z"/>
          <w:rFonts w:eastAsiaTheme="minorHAnsi"/>
        </w:rPr>
      </w:pPr>
      <w:del w:id="86" w:author="France" w:date="2022-04-28T23:24:00Z">
        <w:r w:rsidDel="005338A2">
          <w:rPr>
            <w:rFonts w:eastAsiaTheme="minorHAnsi"/>
          </w:rPr>
          <w:delText>Within the parametric analysis there are a range of values for each of the following parameters in Section 2 of Tables 1 and 2:</w:delText>
        </w:r>
      </w:del>
    </w:p>
    <w:p w14:paraId="14C1251A" w14:textId="77777777" w:rsidR="001B76A9" w:rsidDel="005338A2" w:rsidRDefault="001B76A9" w:rsidP="001B76A9">
      <w:pPr>
        <w:pStyle w:val="enumlev1"/>
        <w:rPr>
          <w:del w:id="87" w:author="France" w:date="2022-04-28T23:24:00Z"/>
          <w:rFonts w:eastAsiaTheme="minorHAnsi"/>
        </w:rPr>
      </w:pPr>
      <w:del w:id="88" w:author="France" w:date="2022-04-28T23:24:00Z">
        <w:r w:rsidDel="005338A2">
          <w:rPr>
            <w:rFonts w:eastAsiaTheme="minorHAnsi"/>
          </w:rPr>
          <w:delText>−</w:delText>
        </w:r>
        <w:r w:rsidDel="005338A2">
          <w:rPr>
            <w:rFonts w:eastAsiaTheme="minorHAnsi"/>
          </w:rPr>
          <w:tab/>
          <w:delText>e.i.r.p. density variation</w:delText>
        </w:r>
      </w:del>
    </w:p>
    <w:p w14:paraId="50B91037" w14:textId="77777777" w:rsidR="001B76A9" w:rsidDel="005338A2" w:rsidRDefault="001B76A9" w:rsidP="001B76A9">
      <w:pPr>
        <w:pStyle w:val="enumlev1"/>
        <w:rPr>
          <w:del w:id="89" w:author="France" w:date="2022-04-28T23:24:00Z"/>
          <w:rFonts w:eastAsiaTheme="minorHAnsi"/>
        </w:rPr>
      </w:pPr>
      <w:del w:id="90" w:author="France" w:date="2022-04-28T23:24:00Z">
        <w:r w:rsidDel="005338A2">
          <w:rPr>
            <w:rFonts w:eastAsiaTheme="minorHAnsi"/>
          </w:rPr>
          <w:delText>−</w:delText>
        </w:r>
        <w:r w:rsidDel="005338A2">
          <w:rPr>
            <w:rFonts w:eastAsiaTheme="minorHAnsi"/>
          </w:rPr>
          <w:tab/>
          <w:delText>elevation angle (degree)</w:delText>
        </w:r>
      </w:del>
    </w:p>
    <w:p w14:paraId="66AFE98A" w14:textId="77777777" w:rsidR="001B76A9" w:rsidDel="005338A2" w:rsidRDefault="001B76A9" w:rsidP="001B76A9">
      <w:pPr>
        <w:pStyle w:val="enumlev1"/>
        <w:rPr>
          <w:del w:id="91" w:author="France" w:date="2022-04-28T23:24:00Z"/>
          <w:rFonts w:eastAsiaTheme="minorHAnsi"/>
        </w:rPr>
      </w:pPr>
      <w:del w:id="92" w:author="France" w:date="2022-04-28T23:24:00Z">
        <w:r w:rsidDel="005338A2">
          <w:rPr>
            <w:rFonts w:eastAsiaTheme="minorHAnsi"/>
          </w:rPr>
          <w:delText>−</w:delText>
        </w:r>
        <w:r w:rsidDel="005338A2">
          <w:rPr>
            <w:rFonts w:eastAsiaTheme="minorHAnsi"/>
          </w:rPr>
          <w:tab/>
          <w:delText>rain height (m)</w:delText>
        </w:r>
      </w:del>
    </w:p>
    <w:p w14:paraId="059F51FE" w14:textId="77777777" w:rsidR="001B76A9" w:rsidDel="005338A2" w:rsidRDefault="001B76A9" w:rsidP="001B76A9">
      <w:pPr>
        <w:pStyle w:val="enumlev1"/>
        <w:rPr>
          <w:del w:id="93" w:author="France" w:date="2022-04-28T23:24:00Z"/>
          <w:rFonts w:eastAsiaTheme="minorHAnsi"/>
        </w:rPr>
      </w:pPr>
      <w:del w:id="94" w:author="France" w:date="2022-04-28T23:24:00Z">
        <w:r w:rsidDel="005338A2">
          <w:rPr>
            <w:rFonts w:eastAsiaTheme="minorHAnsi"/>
          </w:rPr>
          <w:delText>−</w:delText>
        </w:r>
        <w:r w:rsidDel="005338A2">
          <w:rPr>
            <w:rFonts w:eastAsiaTheme="minorHAnsi"/>
          </w:rPr>
          <w:tab/>
          <w:delText>latitude (degree)</w:delText>
        </w:r>
      </w:del>
    </w:p>
    <w:p w14:paraId="4C191E3E" w14:textId="77777777" w:rsidR="001B76A9" w:rsidDel="005338A2" w:rsidRDefault="001B76A9" w:rsidP="001B76A9">
      <w:pPr>
        <w:pStyle w:val="enumlev1"/>
        <w:rPr>
          <w:del w:id="95" w:author="France" w:date="2022-04-28T23:24:00Z"/>
          <w:rFonts w:eastAsiaTheme="minorHAnsi"/>
        </w:rPr>
      </w:pPr>
      <w:del w:id="96" w:author="France" w:date="2022-04-28T23:24:00Z">
        <w:r w:rsidDel="005338A2">
          <w:rPr>
            <w:rFonts w:eastAsiaTheme="minorHAnsi"/>
          </w:rPr>
          <w:delText>−</w:delText>
        </w:r>
        <w:r w:rsidDel="005338A2">
          <w:rPr>
            <w:rFonts w:eastAsiaTheme="minorHAnsi"/>
          </w:rPr>
          <w:tab/>
          <w:delText>0.01% rain rate (mm/hr)</w:delText>
        </w:r>
      </w:del>
    </w:p>
    <w:p w14:paraId="7AAA075D" w14:textId="77777777" w:rsidR="001B76A9" w:rsidDel="005338A2" w:rsidRDefault="001B76A9" w:rsidP="001B76A9">
      <w:pPr>
        <w:pStyle w:val="enumlev1"/>
        <w:rPr>
          <w:del w:id="97" w:author="France" w:date="2022-04-28T23:24:00Z"/>
          <w:rFonts w:eastAsiaTheme="minorHAnsi"/>
        </w:rPr>
      </w:pPr>
      <w:del w:id="98" w:author="France" w:date="2022-04-28T23:24:00Z">
        <w:r w:rsidDel="005338A2">
          <w:rPr>
            <w:rFonts w:eastAsiaTheme="minorHAnsi"/>
          </w:rPr>
          <w:delText>−</w:delText>
        </w:r>
        <w:r w:rsidDel="005338A2">
          <w:rPr>
            <w:rFonts w:eastAsiaTheme="minorHAnsi"/>
          </w:rPr>
          <w:tab/>
          <w:delText>height of ES (m)</w:delText>
        </w:r>
      </w:del>
    </w:p>
    <w:p w14:paraId="67E968A1" w14:textId="77777777" w:rsidR="001B76A9" w:rsidDel="005338A2" w:rsidRDefault="001B76A9" w:rsidP="001B76A9">
      <w:pPr>
        <w:pStyle w:val="enumlev1"/>
        <w:rPr>
          <w:del w:id="99" w:author="France" w:date="2022-04-28T23:24:00Z"/>
          <w:rFonts w:eastAsiaTheme="minorHAnsi"/>
        </w:rPr>
      </w:pPr>
      <w:del w:id="100" w:author="France" w:date="2022-04-28T23:24:00Z">
        <w:r w:rsidDel="005338A2">
          <w:rPr>
            <w:rFonts w:eastAsiaTheme="minorHAnsi"/>
          </w:rPr>
          <w:delText>−</w:delText>
        </w:r>
        <w:r w:rsidDel="005338A2">
          <w:rPr>
            <w:rFonts w:eastAsiaTheme="minorHAnsi"/>
          </w:rPr>
          <w:tab/>
          <w:delText>ES noise temperature (K) or satellite noise temperature (K), as appropriate.</w:delText>
        </w:r>
      </w:del>
    </w:p>
    <w:p w14:paraId="005FCD6C" w14:textId="77777777" w:rsidR="001B76A9" w:rsidDel="005338A2" w:rsidRDefault="001B76A9" w:rsidP="001B76A9">
      <w:pPr>
        <w:tabs>
          <w:tab w:val="clear" w:pos="1134"/>
          <w:tab w:val="clear" w:pos="1871"/>
          <w:tab w:val="clear" w:pos="2268"/>
          <w:tab w:val="left" w:pos="3038"/>
        </w:tabs>
        <w:rPr>
          <w:del w:id="101" w:author="France" w:date="2022-04-28T23:24:00Z"/>
          <w:rFonts w:eastAsiaTheme="minorHAnsi"/>
        </w:rPr>
      </w:pPr>
      <w:del w:id="102" w:author="France" w:date="2022-04-28T23:24:00Z">
        <w:r w:rsidDel="005338A2">
          <w:rPr>
            <w:rFonts w:eastAsiaTheme="minorHAnsi"/>
          </w:rPr>
          <w:delText>A set of generic GSO reference links should be created using one per service case identified in Section 1 of Tables 1 and 2 and one value from each of the parametric analysis parameters in Section 2 of Tables 1 and 2. Then, with this set of generic GSO reference links, the following process should be undertaken:</w:delText>
        </w:r>
      </w:del>
    </w:p>
    <w:p w14:paraId="76584F0B" w14:textId="77777777" w:rsidR="001B76A9" w:rsidDel="005338A2" w:rsidRDefault="001B76A9" w:rsidP="001B76A9">
      <w:pPr>
        <w:tabs>
          <w:tab w:val="clear" w:pos="1134"/>
          <w:tab w:val="clear" w:pos="1871"/>
          <w:tab w:val="clear" w:pos="2268"/>
          <w:tab w:val="left" w:pos="3038"/>
        </w:tabs>
        <w:ind w:left="720"/>
        <w:rPr>
          <w:del w:id="103" w:author="France" w:date="2022-04-28T23:24:00Z"/>
          <w:rFonts w:eastAsiaTheme="minorHAnsi"/>
          <w:i/>
          <w:iCs/>
        </w:rPr>
      </w:pPr>
      <w:del w:id="104" w:author="France" w:date="2022-04-28T23:24:00Z">
        <w:r w:rsidDel="005338A2">
          <w:rPr>
            <w:i/>
            <w:iCs/>
          </w:rPr>
          <w:delText>Determine the frequency that should be used in the analysis, f</w:delText>
        </w:r>
        <w:r w:rsidDel="005338A2">
          <w:rPr>
            <w:i/>
            <w:iCs/>
            <w:vertAlign w:val="subscript"/>
          </w:rPr>
          <w:delText>GHz</w:delText>
        </w:r>
        <w:r w:rsidDel="005338A2">
          <w:rPr>
            <w:i/>
            <w:iCs/>
          </w:rPr>
          <w:delText>, by applying the methodology in Recommendation ITU</w:delText>
        </w:r>
        <w:r w:rsidDel="005338A2">
          <w:rPr>
            <w:i/>
            <w:iCs/>
          </w:rPr>
          <w:noBreakHyphen/>
          <w:delText>R S.1503 to the non-GSO system filed frequencies and the frequency bands for which No. </w:delText>
        </w:r>
        <w:r w:rsidRPr="00C269F2" w:rsidDel="005338A2">
          <w:rPr>
            <w:rStyle w:val="Artref"/>
            <w:b/>
            <w:i/>
            <w:iCs/>
          </w:rPr>
          <w:delText>22.5L</w:delText>
        </w:r>
        <w:r w:rsidDel="005338A2">
          <w:rPr>
            <w:i/>
            <w:iCs/>
          </w:rPr>
          <w:delText xml:space="preserve"> applies</w:delText>
        </w:r>
      </w:del>
    </w:p>
    <w:p w14:paraId="34DD5CA6" w14:textId="77777777" w:rsidR="001B76A9" w:rsidDel="005338A2" w:rsidRDefault="001B76A9" w:rsidP="001B76A9">
      <w:pPr>
        <w:tabs>
          <w:tab w:val="clear" w:pos="1134"/>
          <w:tab w:val="clear" w:pos="1871"/>
          <w:tab w:val="clear" w:pos="2268"/>
          <w:tab w:val="left" w:pos="3038"/>
        </w:tabs>
        <w:ind w:left="720"/>
        <w:rPr>
          <w:del w:id="105" w:author="France" w:date="2022-04-28T23:24:00Z"/>
          <w:i/>
          <w:iCs/>
        </w:rPr>
      </w:pPr>
      <w:del w:id="106" w:author="France" w:date="2022-04-28T23:24:00Z">
        <w:r w:rsidDel="005338A2">
          <w:rPr>
            <w:i/>
            <w:iCs/>
          </w:rPr>
          <w:delText>For each of the generic GSO reference links</w:delText>
        </w:r>
      </w:del>
    </w:p>
    <w:p w14:paraId="2B3813B7" w14:textId="77777777" w:rsidR="001B76A9" w:rsidDel="005338A2" w:rsidRDefault="001B76A9" w:rsidP="001B76A9">
      <w:pPr>
        <w:tabs>
          <w:tab w:val="clear" w:pos="1134"/>
          <w:tab w:val="clear" w:pos="1871"/>
          <w:tab w:val="clear" w:pos="2268"/>
          <w:tab w:val="left" w:pos="3038"/>
        </w:tabs>
        <w:ind w:left="720"/>
        <w:rPr>
          <w:del w:id="107" w:author="France" w:date="2022-04-28T23:24:00Z"/>
          <w:i/>
          <w:iCs/>
        </w:rPr>
      </w:pPr>
      <w:del w:id="108" w:author="France" w:date="2022-04-28T23:24:00Z">
        <w:r w:rsidDel="005338A2">
          <w:rPr>
            <w:i/>
            <w:iCs/>
          </w:rPr>
          <w:delText>{</w:delText>
        </w:r>
      </w:del>
    </w:p>
    <w:p w14:paraId="21590AEE" w14:textId="77777777" w:rsidR="001B76A9" w:rsidDel="005338A2" w:rsidRDefault="001B76A9" w:rsidP="001B76A9">
      <w:pPr>
        <w:ind w:left="1134"/>
        <w:rPr>
          <w:del w:id="109" w:author="France" w:date="2022-04-28T23:24:00Z"/>
          <w:i/>
          <w:iCs/>
        </w:rPr>
      </w:pPr>
      <w:del w:id="110" w:author="France" w:date="2022-04-28T23:24:00Z">
        <w:r w:rsidDel="005338A2">
          <w:rPr>
            <w:i/>
            <w:iCs/>
          </w:rPr>
          <w:delText>Step 0: Determine if this generic GSO reference link is valid and select the appropriate threshold</w:delText>
        </w:r>
      </w:del>
    </w:p>
    <w:p w14:paraId="70050FD2" w14:textId="77777777" w:rsidR="001B76A9" w:rsidDel="005338A2" w:rsidRDefault="001B76A9" w:rsidP="001B76A9">
      <w:pPr>
        <w:ind w:left="1134"/>
        <w:rPr>
          <w:del w:id="111" w:author="France" w:date="2022-04-28T23:24:00Z"/>
          <w:i/>
          <w:iCs/>
        </w:rPr>
      </w:pPr>
      <w:del w:id="112" w:author="France" w:date="2022-04-28T23:24:00Z">
        <w:r w:rsidDel="005338A2">
          <w:rPr>
            <w:i/>
            <w:iCs/>
          </w:rPr>
          <w:delText>If the generic GSO reference link is valid, then</w:delText>
        </w:r>
      </w:del>
    </w:p>
    <w:p w14:paraId="0D3CD072" w14:textId="77777777" w:rsidR="001B76A9" w:rsidDel="005338A2" w:rsidRDefault="001B76A9" w:rsidP="001B76A9">
      <w:pPr>
        <w:ind w:left="1134"/>
        <w:rPr>
          <w:del w:id="113" w:author="France" w:date="2022-04-28T23:24:00Z"/>
          <w:i/>
          <w:iCs/>
        </w:rPr>
      </w:pPr>
      <w:del w:id="114" w:author="France" w:date="2022-04-28T23:24:00Z">
        <w:r w:rsidDel="005338A2">
          <w:rPr>
            <w:i/>
            <w:iCs/>
          </w:rPr>
          <w:delText>{</w:delText>
        </w:r>
      </w:del>
    </w:p>
    <w:p w14:paraId="71156147" w14:textId="77777777" w:rsidR="001B76A9" w:rsidDel="005338A2" w:rsidRDefault="001B76A9" w:rsidP="001B76A9">
      <w:pPr>
        <w:ind w:left="1871" w:hanging="737"/>
        <w:rPr>
          <w:del w:id="115" w:author="France" w:date="2022-04-28T23:24:00Z"/>
          <w:i/>
          <w:iCs/>
        </w:rPr>
      </w:pPr>
      <w:del w:id="116" w:author="France" w:date="2022-04-28T23:24:00Z">
        <w:r w:rsidDel="005338A2">
          <w:rPr>
            <w:i/>
            <w:iCs/>
          </w:rPr>
          <w:tab/>
          <w:delText>Step 1: Derive the probability density function (PDF) of the rain fade to use in the convolution</w:delText>
        </w:r>
      </w:del>
    </w:p>
    <w:p w14:paraId="5C41E604" w14:textId="77777777" w:rsidR="001B76A9" w:rsidDel="005338A2" w:rsidRDefault="001B76A9" w:rsidP="001B76A9">
      <w:pPr>
        <w:ind w:left="1871" w:hanging="737"/>
        <w:rPr>
          <w:del w:id="117" w:author="France" w:date="2022-04-28T23:24:00Z"/>
          <w:i/>
          <w:iCs/>
        </w:rPr>
      </w:pPr>
      <w:del w:id="118" w:author="France" w:date="2022-04-28T23:24:00Z">
        <w:r w:rsidDel="005338A2">
          <w:rPr>
            <w:i/>
            <w:iCs/>
          </w:rPr>
          <w:tab/>
          <w:delText>Step 2: Recommendation ITU</w:delText>
        </w:r>
        <w:r w:rsidDel="005338A2">
          <w:rPr>
            <w:i/>
            <w:iCs/>
          </w:rPr>
          <w:noBreakHyphen/>
          <w:delText>R S.1503 should be used to derive the PDF of the EPFD from the non-GSO FSS system</w:delText>
        </w:r>
      </w:del>
    </w:p>
    <w:p w14:paraId="6721FFCB" w14:textId="77777777" w:rsidR="001B76A9" w:rsidDel="005338A2" w:rsidRDefault="001B76A9" w:rsidP="001B76A9">
      <w:pPr>
        <w:ind w:left="1871" w:hanging="737"/>
        <w:rPr>
          <w:del w:id="119" w:author="France" w:date="2022-04-28T23:24:00Z"/>
          <w:i/>
          <w:iCs/>
        </w:rPr>
      </w:pPr>
      <w:del w:id="120" w:author="France" w:date="2022-04-28T23:24:00Z">
        <w:r w:rsidDel="005338A2">
          <w:rPr>
            <w:i/>
            <w:iCs/>
          </w:rPr>
          <w:tab/>
          <w:delText>Step 3: Perform a modified convolution (space-to-Earth) or convolution (Earth-to-space) with the PDF of the rain fade and the PDF of the EPFD. This convolution yields a PDF of C</w:delText>
        </w:r>
        <w:r w:rsidDel="005338A2">
          <w:rPr>
            <w:iCs/>
          </w:rPr>
          <w:delText>/</w:delText>
        </w:r>
        <w:r w:rsidDel="005338A2">
          <w:rPr>
            <w:i/>
            <w:iCs/>
          </w:rPr>
          <w:delText>N and C</w:delText>
        </w:r>
        <w:r w:rsidDel="005338A2">
          <w:rPr>
            <w:iCs/>
          </w:rPr>
          <w:delText>/</w:delText>
        </w:r>
        <w:r w:rsidDel="005338A2">
          <w:rPr>
            <w:i/>
            <w:iCs/>
          </w:rPr>
          <w:delText>(N+I)</w:delText>
        </w:r>
      </w:del>
    </w:p>
    <w:p w14:paraId="1E5EEE82" w14:textId="77777777" w:rsidR="001B76A9" w:rsidDel="005338A2" w:rsidRDefault="001B76A9" w:rsidP="001B76A9">
      <w:pPr>
        <w:ind w:left="2268" w:hanging="1134"/>
        <w:rPr>
          <w:del w:id="121" w:author="France" w:date="2022-04-28T23:24:00Z"/>
          <w:i/>
          <w:iCs/>
        </w:rPr>
      </w:pPr>
      <w:del w:id="122" w:author="France" w:date="2022-04-28T23:24:00Z">
        <w:r w:rsidDel="005338A2">
          <w:rPr>
            <w:i/>
            <w:iCs/>
          </w:rPr>
          <w:tab/>
          <w:delText>Step 4: Use the C</w:delText>
        </w:r>
        <w:r w:rsidDel="005338A2">
          <w:delText>/</w:delText>
        </w:r>
        <w:r w:rsidDel="005338A2">
          <w:rPr>
            <w:i/>
            <w:iCs/>
          </w:rPr>
          <w:delText>N and C</w:delText>
        </w:r>
        <w:r w:rsidDel="005338A2">
          <w:delText>/</w:delText>
        </w:r>
        <w:r w:rsidDel="005338A2">
          <w:rPr>
            <w:i/>
            <w:iCs/>
          </w:rPr>
          <w:delText xml:space="preserve">(N+I) PDFs to determine compliance with No. </w:delText>
        </w:r>
        <w:r w:rsidDel="005338A2">
          <w:rPr>
            <w:b/>
            <w:i/>
            <w:iCs/>
          </w:rPr>
          <w:delText>22.5L</w:delText>
        </w:r>
      </w:del>
    </w:p>
    <w:p w14:paraId="3AF0A9F3" w14:textId="77777777" w:rsidR="001B76A9" w:rsidDel="005338A2" w:rsidRDefault="001B76A9" w:rsidP="001B76A9">
      <w:pPr>
        <w:ind w:left="1134"/>
        <w:rPr>
          <w:del w:id="123" w:author="France" w:date="2022-04-28T23:24:00Z"/>
          <w:i/>
          <w:iCs/>
        </w:rPr>
      </w:pPr>
      <w:del w:id="124" w:author="France" w:date="2022-04-28T23:24:00Z">
        <w:r w:rsidDel="005338A2">
          <w:rPr>
            <w:i/>
            <w:iCs/>
          </w:rPr>
          <w:delText>}</w:delText>
        </w:r>
      </w:del>
    </w:p>
    <w:p w14:paraId="3DB49603" w14:textId="77777777" w:rsidR="001B76A9" w:rsidDel="005338A2" w:rsidRDefault="001B76A9" w:rsidP="001B76A9">
      <w:pPr>
        <w:tabs>
          <w:tab w:val="clear" w:pos="1134"/>
          <w:tab w:val="clear" w:pos="1871"/>
          <w:tab w:val="clear" w:pos="2268"/>
          <w:tab w:val="left" w:pos="3038"/>
        </w:tabs>
        <w:ind w:left="720"/>
        <w:rPr>
          <w:del w:id="125" w:author="France" w:date="2022-04-28T23:24:00Z"/>
          <w:i/>
          <w:iCs/>
        </w:rPr>
      </w:pPr>
      <w:del w:id="126" w:author="France" w:date="2022-04-28T23:24:00Z">
        <w:r w:rsidDel="005338A2">
          <w:rPr>
            <w:i/>
            <w:iCs/>
          </w:rPr>
          <w:delText>}</w:delText>
        </w:r>
      </w:del>
    </w:p>
    <w:p w14:paraId="53EBB68C" w14:textId="77777777" w:rsidR="001B76A9" w:rsidDel="005338A2" w:rsidRDefault="001B76A9" w:rsidP="001B76A9">
      <w:pPr>
        <w:tabs>
          <w:tab w:val="clear" w:pos="1134"/>
          <w:tab w:val="clear" w:pos="1871"/>
          <w:tab w:val="clear" w:pos="2268"/>
          <w:tab w:val="left" w:pos="3038"/>
        </w:tabs>
        <w:ind w:left="720"/>
        <w:rPr>
          <w:del w:id="127" w:author="France" w:date="2022-04-28T23:24:00Z"/>
          <w:i/>
          <w:iCs/>
        </w:rPr>
      </w:pPr>
      <w:del w:id="128" w:author="France" w:date="2022-04-28T23:24:00Z">
        <w:r w:rsidDel="005338A2">
          <w:rPr>
            <w:i/>
            <w:iCs/>
          </w:rPr>
          <w:lastRenderedPageBreak/>
          <w:delText>If the non-GSO system under examination is found to comply with No. </w:delText>
        </w:r>
        <w:r w:rsidDel="005338A2">
          <w:rPr>
            <w:b/>
            <w:i/>
            <w:iCs/>
          </w:rPr>
          <w:delText>22.5L</w:delText>
        </w:r>
        <w:r w:rsidDel="005338A2">
          <w:rPr>
            <w:i/>
            <w:iCs/>
          </w:rPr>
          <w:delText xml:space="preserve"> with respect to all generic GSO reference links, then the result of the evaluation is pass otherwise it is an unfavourable finding.</w:delText>
        </w:r>
      </w:del>
    </w:p>
    <w:p w14:paraId="14C70150" w14:textId="77777777" w:rsidR="001B76A9" w:rsidDel="005338A2" w:rsidRDefault="001B76A9" w:rsidP="001B76A9">
      <w:pPr>
        <w:rPr>
          <w:del w:id="129" w:author="France" w:date="2022-04-28T23:24:00Z"/>
        </w:rPr>
      </w:pPr>
      <w:del w:id="130" w:author="France" w:date="2022-04-28T23:24:00Z">
        <w:r w:rsidDel="005338A2">
          <w:delText>Each of these steps are described further in Appendices </w:delText>
        </w:r>
        <w:r w:rsidRPr="006B36C2" w:rsidDel="005338A2">
          <w:rPr>
            <w:b/>
            <w:bCs/>
          </w:rPr>
          <w:delText>1</w:delText>
        </w:r>
        <w:r w:rsidDel="005338A2">
          <w:delText xml:space="preserve"> and </w:delText>
        </w:r>
        <w:r w:rsidRPr="001D6A55" w:rsidDel="005338A2">
          <w:rPr>
            <w:b/>
            <w:bCs/>
          </w:rPr>
          <w:delText>2</w:delText>
        </w:r>
        <w:r w:rsidDel="005338A2">
          <w:delText xml:space="preserve"> to this Annex for the space-to-Earth and Earth-to-space procedures, respectively.</w:delText>
        </w:r>
      </w:del>
    </w:p>
    <w:p w14:paraId="318A157B" w14:textId="77777777" w:rsidR="001B76A9" w:rsidDel="005338A2" w:rsidRDefault="001B76A9" w:rsidP="001B76A9">
      <w:pPr>
        <w:pStyle w:val="ApptoAnnex"/>
        <w:rPr>
          <w:del w:id="131" w:author="France" w:date="2022-04-28T23:24:00Z"/>
        </w:rPr>
      </w:pPr>
      <w:del w:id="132" w:author="France" w:date="2022-04-28T23:24:00Z">
        <w:r w:rsidDel="005338A2">
          <w:delText>Appendix 1 TO Annex 2 to RESOLUTION 770 (WRC</w:delText>
        </w:r>
        <w:r w:rsidDel="005338A2">
          <w:noBreakHyphen/>
          <w:delText>19)</w:delText>
        </w:r>
      </w:del>
    </w:p>
    <w:p w14:paraId="1966EB19" w14:textId="77777777" w:rsidR="001B76A9" w:rsidDel="005338A2" w:rsidRDefault="001B76A9" w:rsidP="001B76A9">
      <w:pPr>
        <w:pStyle w:val="Annextitle"/>
        <w:rPr>
          <w:del w:id="133" w:author="France" w:date="2022-04-28T23:24:00Z"/>
        </w:rPr>
      </w:pPr>
      <w:del w:id="134" w:author="France" w:date="2022-04-28T23:24:00Z">
        <w:r w:rsidDel="005338A2">
          <w:delText>Algorithm steps to be applied in the space-to-Earth direction to determine compliance with No. 22.5L</w:delText>
        </w:r>
      </w:del>
    </w:p>
    <w:p w14:paraId="1C55E8A3" w14:textId="77777777" w:rsidR="001B76A9" w:rsidDel="005338A2" w:rsidRDefault="001B76A9" w:rsidP="001B76A9">
      <w:pPr>
        <w:pStyle w:val="Normalaftertitle"/>
        <w:rPr>
          <w:del w:id="135" w:author="France" w:date="2022-04-28T23:24:00Z"/>
        </w:rPr>
      </w:pPr>
      <w:del w:id="136" w:author="France" w:date="2022-04-28T23:24:00Z">
        <w:r w:rsidDel="005338A2">
          <w:delText>By applying the following steps, the single-entry interference impact from a non-GSO system on the availability and spectral efficiency of a generic GSO reference link is determined. The generic GSO reference link parameters of Annex 1 to this Resolution are used, considering all possible parametric permutations, in conjunction with the worst-case geometry (“WCG”) epfd output of the latest version of Recommendation ITU</w:delText>
        </w:r>
        <w:r w:rsidDel="005338A2">
          <w:noBreakHyphen/>
          <w:delText>R S.1503. The output of Recommendation ITU</w:delText>
        </w:r>
        <w:r w:rsidDel="005338A2">
          <w:noBreakHyphen/>
          <w:delText xml:space="preserve">R S.1503 is a set of interference statistics that a non-GSO system creates. These interference statistics are then used to determine the effect of the interference into each generic GSO reference link. </w:delText>
        </w:r>
      </w:del>
    </w:p>
    <w:p w14:paraId="26CA84CA" w14:textId="77777777" w:rsidR="001B76A9" w:rsidRPr="00E871DC" w:rsidDel="005338A2" w:rsidRDefault="001B76A9" w:rsidP="001B76A9">
      <w:pPr>
        <w:pStyle w:val="Headingb"/>
        <w:rPr>
          <w:del w:id="137" w:author="France" w:date="2022-04-28T23:24:00Z"/>
          <w:lang w:val="en-US"/>
        </w:rPr>
      </w:pPr>
      <w:del w:id="138" w:author="France" w:date="2022-04-28T23:24:00Z">
        <w:r w:rsidRPr="00E871DC" w:rsidDel="005338A2">
          <w:rPr>
            <w:lang w:val="en-US"/>
          </w:rPr>
          <w:delText xml:space="preserve">Step 0: Verification of the generic GSO reference link and selection of </w:delText>
        </w:r>
        <w:r w:rsidRPr="00E871DC" w:rsidDel="005338A2">
          <w:rPr>
            <w:i/>
            <w:iCs/>
            <w:lang w:val="en-US"/>
          </w:rPr>
          <w:delText>C</w:delText>
        </w:r>
        <w:r w:rsidRPr="00E871DC" w:rsidDel="005338A2">
          <w:rPr>
            <w:lang w:val="en-US"/>
          </w:rPr>
          <w:delText>/</w:delText>
        </w:r>
        <w:r w:rsidRPr="00E871DC" w:rsidDel="005338A2">
          <w:rPr>
            <w:i/>
            <w:iCs/>
            <w:lang w:val="en-US"/>
          </w:rPr>
          <w:delText>N</w:delText>
        </w:r>
        <w:r w:rsidRPr="00E871DC" w:rsidDel="005338A2">
          <w:rPr>
            <w:lang w:val="en-US"/>
          </w:rPr>
          <w:delText xml:space="preserve"> threshold</w:delText>
        </w:r>
      </w:del>
    </w:p>
    <w:p w14:paraId="42550F7A" w14:textId="77777777" w:rsidR="001B76A9" w:rsidDel="005338A2" w:rsidRDefault="001B76A9" w:rsidP="001B76A9">
      <w:pPr>
        <w:rPr>
          <w:del w:id="139" w:author="France" w:date="2022-04-28T23:24:00Z"/>
        </w:rPr>
      </w:pPr>
      <w:del w:id="140" w:author="France" w:date="2022-04-28T23:24:00Z">
        <w:r w:rsidDel="005338A2">
          <w:delText xml:space="preserve">The following steps should be used to determine if the generic GSO reference link is valid and if so, which of the thresholds </w:delText>
        </w:r>
        <w:r w:rsidDel="005338A2">
          <w:rPr>
            <w:position w:val="-32"/>
          </w:rPr>
          <w:object w:dxaOrig="720" w:dyaOrig="570" w14:anchorId="1437B37F">
            <v:shape id="_x0000_i1028" type="#_x0000_t75" style="width:38.5pt;height:29pt" o:ole="">
              <v:imagedata r:id="rId19" o:title=""/>
            </v:shape>
            <o:OLEObject Type="Embed" ProgID="Equation.DSMT4" ShapeID="_x0000_i1028" DrawAspect="Content" ObjectID="_1757225647" r:id="rId20"/>
          </w:object>
        </w:r>
        <w:r w:rsidDel="005338A2">
          <w:delText xml:space="preserve"> should be used. It is assumed that </w:delText>
        </w:r>
        <w:r w:rsidDel="005338A2">
          <w:rPr>
            <w:i/>
          </w:rPr>
          <w:delText>R</w:delText>
        </w:r>
        <w:r w:rsidDel="005338A2">
          <w:rPr>
            <w:i/>
            <w:vertAlign w:val="subscript"/>
          </w:rPr>
          <w:delText>s</w:delText>
        </w:r>
        <w:r w:rsidDel="005338A2">
          <w:delText xml:space="preserve"> = 6 378.137 km, </w:delText>
        </w:r>
        <w:r w:rsidDel="005338A2">
          <w:rPr>
            <w:i/>
          </w:rPr>
          <w:delText>R</w:delText>
        </w:r>
        <w:r w:rsidDel="005338A2">
          <w:rPr>
            <w:i/>
            <w:vertAlign w:val="subscript"/>
          </w:rPr>
          <w:delText>geo</w:delText>
        </w:r>
        <w:r w:rsidDel="005338A2">
          <w:delText> = 42 164 km and</w:delText>
        </w:r>
        <w:r w:rsidDel="005338A2">
          <w:rPr>
            <w:i/>
            <w:iCs/>
          </w:rPr>
          <w:delText xml:space="preserve"> k</w:delText>
        </w:r>
        <w:r w:rsidDel="005338A2">
          <w:rPr>
            <w:i/>
            <w:iCs/>
            <w:vertAlign w:val="subscript"/>
          </w:rPr>
          <w:delText>dB</w:delText>
        </w:r>
        <w:r w:rsidDel="005338A2">
          <w:delText> = −228.6 dB(J/K). Note that the term “cumulative distribution function” is meant to include the concept of the complementary cumulative distribution function depending upon context.</w:delText>
        </w:r>
      </w:del>
    </w:p>
    <w:p w14:paraId="543F89D8" w14:textId="77777777" w:rsidR="001B76A9" w:rsidDel="005338A2" w:rsidRDefault="001B76A9" w:rsidP="001B76A9">
      <w:pPr>
        <w:pStyle w:val="enumlev1"/>
        <w:keepNext/>
        <w:rPr>
          <w:del w:id="141" w:author="France" w:date="2022-04-28T23:24:00Z"/>
        </w:rPr>
      </w:pPr>
      <w:del w:id="142" w:author="France" w:date="2022-04-28T23:24:00Z">
        <w:r w:rsidDel="005338A2">
          <w:delText>1)</w:delText>
        </w:r>
        <w:r w:rsidDel="005338A2">
          <w:tab/>
          <w:delText>Calculate the peak gain of the ES in dBi using:</w:delText>
        </w:r>
      </w:del>
    </w:p>
    <w:p w14:paraId="24980B19" w14:textId="77777777" w:rsidR="001B76A9" w:rsidDel="005338A2" w:rsidRDefault="001B76A9" w:rsidP="001B76A9">
      <w:pPr>
        <w:pStyle w:val="enumlev1"/>
        <w:keepNext/>
        <w:rPr>
          <w:del w:id="143" w:author="France" w:date="2022-04-28T23:24:00Z"/>
        </w:rPr>
      </w:pPr>
      <w:del w:id="144" w:author="France" w:date="2022-04-28T23:24:00Z">
        <w:r w:rsidDel="005338A2">
          <w:tab/>
          <w:delText xml:space="preserve">for 20 ≤ </w:delText>
        </w:r>
        <w:r w:rsidDel="005338A2">
          <w:rPr>
            <w:i/>
            <w:iCs/>
          </w:rPr>
          <w:delText>D</w:delText>
        </w:r>
        <w:r w:rsidDel="005338A2">
          <w:delText>/λ ≤ 100</w:delText>
        </w:r>
      </w:del>
    </w:p>
    <w:p w14:paraId="77EE7992" w14:textId="77777777" w:rsidR="001B76A9" w:rsidDel="005338A2" w:rsidRDefault="001B76A9" w:rsidP="001B76A9">
      <w:pPr>
        <w:pStyle w:val="Equation"/>
        <w:rPr>
          <w:del w:id="145" w:author="France" w:date="2022-04-28T23:24:00Z"/>
        </w:rPr>
      </w:pPr>
      <w:del w:id="146" w:author="France" w:date="2022-04-28T23:24:00Z">
        <w:r w:rsidDel="005338A2">
          <w:rPr>
            <w:i/>
          </w:rPr>
          <w:tab/>
        </w:r>
        <w:r w:rsidDel="005338A2">
          <w:rPr>
            <w:i/>
          </w:rPr>
          <w:tab/>
          <w:delText>G</w:delText>
        </w:r>
        <w:r w:rsidDel="005338A2">
          <w:rPr>
            <w:i/>
            <w:iCs/>
            <w:position w:val="-4"/>
            <w:sz w:val="20"/>
          </w:rPr>
          <w:delText>max</w:delText>
        </w:r>
        <w:r w:rsidDel="005338A2">
          <w:delText xml:space="preserve">  </w:delText>
        </w:r>
        <w:r w:rsidDel="005338A2">
          <w:rPr>
            <w:rFonts w:ascii="Symbol" w:hAnsi="Symbol"/>
            <w:position w:val="-4"/>
          </w:rPr>
          <w:delText></w:delText>
        </w:r>
        <w:r w:rsidDel="005338A2">
          <w:delText xml:space="preserve">  </w:delText>
        </w:r>
        <w:r w:rsidDel="005338A2">
          <w:rPr>
            <w:position w:val="-4"/>
          </w:rPr>
          <w:delText xml:space="preserve">20 log </w:delText>
        </w:r>
        <w:r w:rsidDel="005338A2">
          <w:rPr>
            <w:position w:val="-30"/>
          </w:rPr>
          <w:object w:dxaOrig="435" w:dyaOrig="720" w14:anchorId="37EDD831">
            <v:shape id="_x0000_i1029" type="#_x0000_t75" style="width:24pt;height:38.5pt" o:ole="">
              <v:imagedata r:id="rId21" o:title=""/>
            </v:shape>
            <o:OLEObject Type="Embed" ProgID="Equation.3" ShapeID="_x0000_i1029" DrawAspect="Content" ObjectID="_1757225648" r:id="rId22"/>
          </w:object>
        </w:r>
        <w:r w:rsidDel="005338A2">
          <w:delText xml:space="preserve"> </w:delText>
        </w:r>
        <w:r w:rsidDel="005338A2">
          <w:rPr>
            <w:rFonts w:ascii="Symbol" w:hAnsi="Symbol"/>
          </w:rPr>
          <w:delText></w:delText>
        </w:r>
        <w:r w:rsidDel="005338A2">
          <w:delText xml:space="preserve"> 7.7           dBi</w:delText>
        </w:r>
      </w:del>
    </w:p>
    <w:p w14:paraId="12BADEC9" w14:textId="77777777" w:rsidR="001B76A9" w:rsidDel="005338A2" w:rsidRDefault="001B76A9" w:rsidP="001B76A9">
      <w:pPr>
        <w:pStyle w:val="enumlev1"/>
        <w:rPr>
          <w:del w:id="147" w:author="France" w:date="2022-04-28T23:24:00Z"/>
        </w:rPr>
      </w:pPr>
      <w:del w:id="148" w:author="France" w:date="2022-04-28T23:24:00Z">
        <w:r w:rsidDel="005338A2">
          <w:tab/>
          <w:delText xml:space="preserve">for </w:delText>
        </w:r>
        <w:r w:rsidDel="005338A2">
          <w:rPr>
            <w:i/>
            <w:iCs/>
          </w:rPr>
          <w:delText>D</w:delText>
        </w:r>
        <w:r w:rsidDel="005338A2">
          <w:delText>/λ &gt; 100</w:delText>
        </w:r>
      </w:del>
    </w:p>
    <w:p w14:paraId="26018B87" w14:textId="77777777" w:rsidR="001B76A9" w:rsidDel="005338A2" w:rsidRDefault="001B76A9" w:rsidP="001B76A9">
      <w:pPr>
        <w:pStyle w:val="Equation"/>
        <w:rPr>
          <w:del w:id="149" w:author="France" w:date="2022-04-28T23:24:00Z"/>
        </w:rPr>
      </w:pPr>
      <w:del w:id="150" w:author="France" w:date="2022-04-28T23:24:00Z">
        <w:r w:rsidDel="005338A2">
          <w:rPr>
            <w:i/>
          </w:rPr>
          <w:tab/>
        </w:r>
        <w:r w:rsidDel="005338A2">
          <w:rPr>
            <w:i/>
          </w:rPr>
          <w:tab/>
          <w:delText>G</w:delText>
        </w:r>
        <w:r w:rsidDel="005338A2">
          <w:rPr>
            <w:i/>
            <w:iCs/>
            <w:position w:val="-4"/>
            <w:sz w:val="20"/>
          </w:rPr>
          <w:delText>max</w:delText>
        </w:r>
        <w:r w:rsidDel="005338A2">
          <w:rPr>
            <w:position w:val="-4"/>
          </w:rPr>
          <w:delText xml:space="preserve">  =  20 log </w:delText>
        </w:r>
        <w:r w:rsidDel="005338A2">
          <w:rPr>
            <w:position w:val="-30"/>
          </w:rPr>
          <w:object w:dxaOrig="435" w:dyaOrig="720" w14:anchorId="3A8BAD76">
            <v:shape id="_x0000_i1030" type="#_x0000_t75" style="width:24pt;height:38.5pt" o:ole="" fillcolor="window">
              <v:imagedata r:id="rId23" o:title=""/>
            </v:shape>
            <o:OLEObject Type="Embed" ProgID="Equation.3" ShapeID="_x0000_i1030" DrawAspect="Content" ObjectID="_1757225649" r:id="rId24"/>
          </w:object>
        </w:r>
        <w:r w:rsidDel="005338A2">
          <w:delText xml:space="preserve"> + 8.4           dBi</w:delText>
        </w:r>
      </w:del>
    </w:p>
    <w:p w14:paraId="245290F6" w14:textId="77777777" w:rsidR="001B76A9" w:rsidDel="005338A2" w:rsidRDefault="001B76A9" w:rsidP="001B76A9">
      <w:pPr>
        <w:pStyle w:val="enumlev1"/>
        <w:rPr>
          <w:del w:id="151" w:author="France" w:date="2022-04-28T23:24:00Z"/>
        </w:rPr>
      </w:pPr>
      <w:del w:id="152" w:author="France" w:date="2022-04-28T23:24:00Z">
        <w:r w:rsidDel="005338A2">
          <w:delText>2)</w:delText>
        </w:r>
        <w:r w:rsidDel="005338A2">
          <w:tab/>
          <w:delText xml:space="preserve">Calculate the slant distance in km using: </w:delText>
        </w:r>
      </w:del>
    </w:p>
    <w:p w14:paraId="0E8FFBD2" w14:textId="77777777" w:rsidR="001B76A9" w:rsidDel="005338A2" w:rsidRDefault="001B76A9" w:rsidP="001B76A9">
      <w:pPr>
        <w:pStyle w:val="Equation"/>
        <w:rPr>
          <w:del w:id="153" w:author="France" w:date="2022-04-28T23:24:00Z"/>
        </w:rPr>
      </w:pPr>
      <w:del w:id="154" w:author="France" w:date="2022-04-28T23:24:00Z">
        <w:r w:rsidDel="005338A2">
          <w:tab/>
        </w:r>
        <w:r w:rsidDel="005338A2">
          <w:tab/>
        </w:r>
        <w:r w:rsidDel="005338A2">
          <w:rPr>
            <w:position w:val="-44"/>
          </w:rPr>
          <w:object w:dxaOrig="3600" w:dyaOrig="1005" w14:anchorId="1B8A63A8">
            <v:shape id="_x0000_i1031" type="#_x0000_t75" style="width:181.5pt;height:50.5pt" o:ole="">
              <v:imagedata r:id="rId25" o:title=""/>
            </v:shape>
            <o:OLEObject Type="Embed" ProgID="Equation.DSMT4" ShapeID="_x0000_i1031" DrawAspect="Content" ObjectID="_1757225650" r:id="rId26"/>
          </w:object>
        </w:r>
      </w:del>
    </w:p>
    <w:p w14:paraId="44BC6195" w14:textId="77777777" w:rsidR="001B76A9" w:rsidDel="005338A2" w:rsidRDefault="001B76A9" w:rsidP="001B76A9">
      <w:pPr>
        <w:pStyle w:val="enumlev1"/>
        <w:rPr>
          <w:del w:id="155" w:author="France" w:date="2022-04-28T23:24:00Z"/>
        </w:rPr>
      </w:pPr>
      <w:del w:id="156" w:author="France" w:date="2022-04-28T23:24:00Z">
        <w:r w:rsidDel="005338A2">
          <w:delText>3)</w:delText>
        </w:r>
        <w:r w:rsidDel="005338A2">
          <w:tab/>
          <w:delText>Calculate the free-space path loss in dB using:</w:delText>
        </w:r>
      </w:del>
    </w:p>
    <w:p w14:paraId="09F8771C" w14:textId="77777777" w:rsidR="001B76A9" w:rsidRPr="00725CEF" w:rsidDel="005338A2" w:rsidRDefault="001B76A9" w:rsidP="001B76A9">
      <w:pPr>
        <w:pStyle w:val="Equation"/>
        <w:rPr>
          <w:del w:id="157" w:author="France" w:date="2022-04-28T23:24:00Z"/>
        </w:rPr>
      </w:pPr>
      <w:del w:id="158" w:author="France" w:date="2022-04-28T23:24:00Z">
        <w:r w:rsidDel="005338A2">
          <w:rPr>
            <w:i/>
            <w:iCs/>
          </w:rPr>
          <w:tab/>
        </w:r>
        <w:r w:rsidDel="005338A2">
          <w:rPr>
            <w:i/>
            <w:iCs/>
          </w:rPr>
          <w:tab/>
        </w:r>
        <w:r w:rsidRPr="00725CEF" w:rsidDel="005338A2">
          <w:rPr>
            <w:i/>
            <w:iCs/>
          </w:rPr>
          <w:delText>L</w:delText>
        </w:r>
        <w:r w:rsidRPr="00725CEF" w:rsidDel="005338A2">
          <w:rPr>
            <w:i/>
            <w:iCs/>
            <w:vertAlign w:val="subscript"/>
          </w:rPr>
          <w:delText>fs</w:delText>
        </w:r>
        <w:r w:rsidRPr="00725CEF" w:rsidDel="005338A2">
          <w:delText xml:space="preserve"> = 92.45 + 20log(</w:delText>
        </w:r>
        <w:r w:rsidRPr="00725CEF" w:rsidDel="005338A2">
          <w:rPr>
            <w:i/>
            <w:iCs/>
          </w:rPr>
          <w:delText>f</w:delText>
        </w:r>
        <w:r w:rsidRPr="00725CEF" w:rsidDel="005338A2">
          <w:rPr>
            <w:i/>
            <w:iCs/>
            <w:vertAlign w:val="subscript"/>
          </w:rPr>
          <w:delText>GHz</w:delText>
        </w:r>
        <w:r w:rsidRPr="00725CEF" w:rsidDel="005338A2">
          <w:delText>) + 20log(</w:delText>
        </w:r>
        <w:r w:rsidRPr="00725CEF" w:rsidDel="005338A2">
          <w:rPr>
            <w:i/>
            <w:iCs/>
          </w:rPr>
          <w:delText>d</w:delText>
        </w:r>
        <w:r w:rsidRPr="00725CEF" w:rsidDel="005338A2">
          <w:rPr>
            <w:i/>
            <w:iCs/>
            <w:vertAlign w:val="subscript"/>
          </w:rPr>
          <w:delText>km</w:delText>
        </w:r>
        <w:r w:rsidRPr="00725CEF" w:rsidDel="005338A2">
          <w:delText>)</w:delText>
        </w:r>
      </w:del>
    </w:p>
    <w:p w14:paraId="1BFE28D1" w14:textId="77777777" w:rsidR="001B76A9" w:rsidDel="005338A2" w:rsidRDefault="001B76A9" w:rsidP="001B76A9">
      <w:pPr>
        <w:pStyle w:val="enumlev1"/>
        <w:rPr>
          <w:del w:id="159" w:author="France" w:date="2022-04-28T23:24:00Z"/>
        </w:rPr>
      </w:pPr>
      <w:del w:id="160" w:author="France" w:date="2022-04-28T23:24:00Z">
        <w:r w:rsidDel="005338A2">
          <w:delText>4)</w:delText>
        </w:r>
        <w:r w:rsidDel="005338A2">
          <w:tab/>
          <w:delText>Calculate the wanted signal power in the reference bandwidth in dBW accounting for additional link losses:</w:delText>
        </w:r>
      </w:del>
    </w:p>
    <w:p w14:paraId="0070A3E2" w14:textId="77777777" w:rsidR="001B76A9" w:rsidDel="005338A2" w:rsidRDefault="001B76A9" w:rsidP="001B76A9">
      <w:pPr>
        <w:pStyle w:val="Equation"/>
        <w:rPr>
          <w:del w:id="161" w:author="France" w:date="2022-04-28T23:24:00Z"/>
        </w:rPr>
      </w:pPr>
      <w:del w:id="162" w:author="France" w:date="2022-04-28T23:24:00Z">
        <w:r w:rsidDel="005338A2">
          <w:tab/>
        </w:r>
        <w:r w:rsidDel="005338A2">
          <w:tab/>
        </w:r>
        <w:r w:rsidDel="005338A2">
          <w:rPr>
            <w:i/>
            <w:iCs/>
          </w:rPr>
          <w:delText>C</w:delText>
        </w:r>
        <w:r w:rsidDel="005338A2">
          <w:delText xml:space="preserve"> = </w:delText>
        </w:r>
        <w:r w:rsidDel="005338A2">
          <w:rPr>
            <w:i/>
            <w:iCs/>
          </w:rPr>
          <w:delText>eirp</w:delText>
        </w:r>
        <w:r w:rsidDel="005338A2">
          <w:delText xml:space="preserve"> + </w:delText>
        </w:r>
        <w:r w:rsidDel="005338A2">
          <w:sym w:font="Symbol" w:char="F044"/>
        </w:r>
        <w:r w:rsidDel="005338A2">
          <w:rPr>
            <w:i/>
            <w:iCs/>
          </w:rPr>
          <w:delText>eirp</w:delText>
        </w:r>
        <w:r w:rsidDel="005338A2">
          <w:delText xml:space="preserve"> − </w:delText>
        </w:r>
        <w:r w:rsidDel="005338A2">
          <w:rPr>
            <w:i/>
            <w:iCs/>
          </w:rPr>
          <w:delText>L</w:delText>
        </w:r>
        <w:r w:rsidDel="005338A2">
          <w:rPr>
            <w:i/>
            <w:iCs/>
            <w:vertAlign w:val="subscript"/>
          </w:rPr>
          <w:delText>fs</w:delText>
        </w:r>
        <w:r w:rsidDel="005338A2">
          <w:delText xml:space="preserve"> + </w:delText>
        </w:r>
        <w:r w:rsidDel="005338A2">
          <w:rPr>
            <w:i/>
            <w:iCs/>
          </w:rPr>
          <w:delText>G</w:delText>
        </w:r>
        <w:r w:rsidDel="005338A2">
          <w:rPr>
            <w:i/>
            <w:iCs/>
            <w:vertAlign w:val="subscript"/>
          </w:rPr>
          <w:delText>max</w:delText>
        </w:r>
        <w:r w:rsidDel="005338A2">
          <w:rPr>
            <w:i/>
            <w:iCs/>
          </w:rPr>
          <w:delText xml:space="preserve"> </w:delText>
        </w:r>
        <w:r w:rsidDel="005338A2">
          <w:delText xml:space="preserve">− </w:delText>
        </w:r>
        <w:r w:rsidDel="005338A2">
          <w:rPr>
            <w:i/>
            <w:iCs/>
          </w:rPr>
          <w:delText>L</w:delText>
        </w:r>
        <w:r w:rsidDel="005338A2">
          <w:rPr>
            <w:i/>
            <w:iCs/>
            <w:vertAlign w:val="subscript"/>
          </w:rPr>
          <w:delText>o</w:delText>
        </w:r>
      </w:del>
    </w:p>
    <w:p w14:paraId="7C4BD34A" w14:textId="77777777" w:rsidR="001B76A9" w:rsidDel="005338A2" w:rsidRDefault="001B76A9" w:rsidP="001B76A9">
      <w:pPr>
        <w:pStyle w:val="enumlev1"/>
        <w:rPr>
          <w:del w:id="163" w:author="France" w:date="2022-04-28T23:24:00Z"/>
        </w:rPr>
      </w:pPr>
      <w:del w:id="164" w:author="France" w:date="2022-04-28T23:24:00Z">
        <w:r w:rsidDel="005338A2">
          <w:delText>5)</w:delText>
        </w:r>
        <w:r w:rsidDel="005338A2">
          <w:tab/>
          <w:delText>Calculate the total noise power in the reference bandwidth in dBW/MHz using:</w:delText>
        </w:r>
      </w:del>
    </w:p>
    <w:p w14:paraId="03F5B4F3" w14:textId="77777777" w:rsidR="001B76A9" w:rsidRPr="00725CEF" w:rsidDel="005338A2" w:rsidRDefault="001B76A9" w:rsidP="001B76A9">
      <w:pPr>
        <w:pStyle w:val="Equation"/>
        <w:rPr>
          <w:del w:id="165" w:author="France" w:date="2022-04-28T23:24:00Z"/>
        </w:rPr>
      </w:pPr>
      <w:del w:id="166" w:author="France" w:date="2022-04-28T23:24:00Z">
        <w:r w:rsidDel="005338A2">
          <w:lastRenderedPageBreak/>
          <w:tab/>
        </w:r>
        <w:r w:rsidDel="005338A2">
          <w:tab/>
        </w:r>
        <w:r w:rsidRPr="00725CEF" w:rsidDel="005338A2">
          <w:rPr>
            <w:i/>
            <w:iCs/>
          </w:rPr>
          <w:delText>N</w:delText>
        </w:r>
        <w:r w:rsidRPr="00725CEF" w:rsidDel="005338A2">
          <w:rPr>
            <w:i/>
            <w:iCs/>
            <w:vertAlign w:val="subscript"/>
          </w:rPr>
          <w:delText>T</w:delText>
        </w:r>
        <w:r w:rsidRPr="00725CEF" w:rsidDel="005338A2">
          <w:rPr>
            <w:i/>
            <w:iCs/>
          </w:rPr>
          <w:delText xml:space="preserve"> </w:delText>
        </w:r>
        <w:r w:rsidRPr="00725CEF" w:rsidDel="005338A2">
          <w:delText>= 10log(</w:delText>
        </w:r>
        <w:r w:rsidRPr="00725CEF" w:rsidDel="005338A2">
          <w:rPr>
            <w:i/>
            <w:iCs/>
          </w:rPr>
          <w:delText>T ∙ B</w:delText>
        </w:r>
        <w:r w:rsidRPr="00725CEF" w:rsidDel="005338A2">
          <w:rPr>
            <w:i/>
            <w:iCs/>
            <w:vertAlign w:val="subscript"/>
          </w:rPr>
          <w:delText>MHz</w:delText>
        </w:r>
        <w:r w:rsidRPr="00725CEF" w:rsidDel="005338A2">
          <w:delText> ∙ 10</w:delText>
        </w:r>
        <w:r w:rsidRPr="00725CEF" w:rsidDel="005338A2">
          <w:rPr>
            <w:vertAlign w:val="superscript"/>
          </w:rPr>
          <w:delText>6</w:delText>
        </w:r>
        <w:r w:rsidRPr="00725CEF" w:rsidDel="005338A2">
          <w:delText xml:space="preserve">) + </w:delText>
        </w:r>
        <w:r w:rsidRPr="00725CEF" w:rsidDel="005338A2">
          <w:rPr>
            <w:i/>
            <w:iCs/>
          </w:rPr>
          <w:delText>k</w:delText>
        </w:r>
        <w:r w:rsidRPr="00725CEF" w:rsidDel="005338A2">
          <w:rPr>
            <w:i/>
            <w:iCs/>
            <w:vertAlign w:val="subscript"/>
          </w:rPr>
          <w:delText>dB</w:delText>
        </w:r>
        <w:r w:rsidRPr="00725CEF" w:rsidDel="005338A2">
          <w:delText xml:space="preserve"> + </w:delText>
        </w:r>
        <w:r w:rsidRPr="00725CEF" w:rsidDel="005338A2">
          <w:rPr>
            <w:i/>
            <w:iCs/>
          </w:rPr>
          <w:delText>M</w:delText>
        </w:r>
        <w:r w:rsidRPr="00725CEF" w:rsidDel="005338A2">
          <w:rPr>
            <w:i/>
            <w:iCs/>
            <w:vertAlign w:val="subscript"/>
          </w:rPr>
          <w:delText>ointra</w:delText>
        </w:r>
        <w:r w:rsidRPr="00725CEF" w:rsidDel="005338A2">
          <w:rPr>
            <w:vertAlign w:val="subscript"/>
          </w:rPr>
          <w:delText xml:space="preserve"> </w:delText>
        </w:r>
        <w:r w:rsidRPr="00725CEF" w:rsidDel="005338A2">
          <w:delText xml:space="preserve">+ </w:delText>
        </w:r>
        <w:r w:rsidRPr="00725CEF" w:rsidDel="005338A2">
          <w:rPr>
            <w:i/>
            <w:iCs/>
          </w:rPr>
          <w:delText>M</w:delText>
        </w:r>
        <w:r w:rsidRPr="00725CEF" w:rsidDel="005338A2">
          <w:rPr>
            <w:i/>
            <w:iCs/>
            <w:vertAlign w:val="subscript"/>
          </w:rPr>
          <w:delText>ointer</w:delText>
        </w:r>
        <w:r w:rsidRPr="00725CEF" w:rsidDel="005338A2">
          <w:delText xml:space="preserve"> </w:delText>
        </w:r>
      </w:del>
    </w:p>
    <w:p w14:paraId="042B7F0F" w14:textId="77777777" w:rsidR="001B76A9" w:rsidDel="005338A2" w:rsidRDefault="001B76A9" w:rsidP="001B76A9">
      <w:pPr>
        <w:pStyle w:val="enumlev1"/>
        <w:rPr>
          <w:del w:id="167" w:author="France" w:date="2022-04-28T23:24:00Z"/>
        </w:rPr>
      </w:pPr>
      <w:del w:id="168" w:author="France" w:date="2022-04-28T23:24:00Z">
        <w:r w:rsidDel="005338A2">
          <w:delText>6)</w:delText>
        </w:r>
        <w:r w:rsidDel="005338A2">
          <w:tab/>
          <w:delText>For each threshold (</w:delText>
        </w:r>
        <w:r w:rsidDel="005338A2">
          <w:rPr>
            <w:i/>
            <w:iCs/>
          </w:rPr>
          <w:delText>C</w:delText>
        </w:r>
        <w:r w:rsidDel="005338A2">
          <w:delText>/</w:delText>
        </w:r>
        <w:r w:rsidDel="005338A2">
          <w:rPr>
            <w:i/>
            <w:iCs/>
          </w:rPr>
          <w:delText>N</w:delText>
        </w:r>
        <w:r w:rsidDel="005338A2">
          <w:delText>)</w:delText>
        </w:r>
        <w:r w:rsidDel="005338A2">
          <w:rPr>
            <w:i/>
            <w:iCs/>
            <w:vertAlign w:val="subscript"/>
          </w:rPr>
          <w:delText>Thr,i</w:delText>
        </w:r>
        <w:r w:rsidDel="005338A2">
          <w:delText>, derive the margin available for precipitation for that case in dB:</w:delText>
        </w:r>
      </w:del>
    </w:p>
    <w:p w14:paraId="13B61F72" w14:textId="77777777" w:rsidR="001B76A9" w:rsidDel="005338A2" w:rsidRDefault="001B76A9" w:rsidP="001B76A9">
      <w:pPr>
        <w:pStyle w:val="Equation"/>
        <w:rPr>
          <w:del w:id="169" w:author="France" w:date="2022-04-28T23:24:00Z"/>
        </w:rPr>
      </w:pPr>
      <w:del w:id="170" w:author="France" w:date="2022-04-28T23:24:00Z">
        <w:r w:rsidDel="005338A2">
          <w:rPr>
            <w:iCs/>
          </w:rPr>
          <w:tab/>
        </w:r>
        <w:r w:rsidDel="005338A2">
          <w:rPr>
            <w:iCs/>
          </w:rPr>
          <w:tab/>
        </w:r>
        <w:r w:rsidDel="005338A2">
          <w:rPr>
            <w:iCs/>
            <w:position w:val="-32"/>
          </w:rPr>
          <w:object w:dxaOrig="2595" w:dyaOrig="720" w14:anchorId="271DEB11">
            <v:shape id="_x0000_i1032" type="#_x0000_t75" style="width:128pt;height:38.5pt" o:ole="">
              <v:imagedata r:id="rId27" o:title=""/>
            </v:shape>
            <o:OLEObject Type="Embed" ProgID="Equation.DSMT4" ShapeID="_x0000_i1032" DrawAspect="Content" ObjectID="_1757225651" r:id="rId28"/>
          </w:object>
        </w:r>
      </w:del>
    </w:p>
    <w:p w14:paraId="4CE10658" w14:textId="77777777" w:rsidR="001B76A9" w:rsidDel="005338A2" w:rsidRDefault="001B76A9" w:rsidP="001B76A9">
      <w:pPr>
        <w:pStyle w:val="enumlev1"/>
        <w:rPr>
          <w:del w:id="171" w:author="France" w:date="2022-04-28T23:24:00Z"/>
        </w:rPr>
      </w:pPr>
      <w:del w:id="172" w:author="France" w:date="2022-04-28T23:24:00Z">
        <w:r w:rsidDel="005338A2">
          <w:delText>7)</w:delText>
        </w:r>
        <w:r w:rsidDel="005338A2">
          <w:tab/>
          <w:delText>If for each threshold (</w:delText>
        </w:r>
        <w:r w:rsidDel="005338A2">
          <w:rPr>
            <w:i/>
            <w:iCs/>
          </w:rPr>
          <w:delText>C</w:delText>
        </w:r>
        <w:r w:rsidDel="005338A2">
          <w:delText>/</w:delText>
        </w:r>
        <w:r w:rsidDel="005338A2">
          <w:rPr>
            <w:i/>
            <w:iCs/>
          </w:rPr>
          <w:delText>N</w:delText>
        </w:r>
        <w:r w:rsidDel="005338A2">
          <w:delText>)</w:delText>
        </w:r>
        <w:r w:rsidDel="005338A2">
          <w:rPr>
            <w:i/>
            <w:iCs/>
            <w:vertAlign w:val="subscript"/>
          </w:rPr>
          <w:delText>Thr,i</w:delText>
        </w:r>
        <w:r w:rsidDel="005338A2">
          <w:delText xml:space="preserve"> the margin </w:delText>
        </w:r>
        <w:r w:rsidDel="005338A2">
          <w:rPr>
            <w:i/>
            <w:iCs/>
          </w:rPr>
          <w:delText>A</w:delText>
        </w:r>
        <w:r w:rsidDel="005338A2">
          <w:rPr>
            <w:i/>
            <w:iCs/>
            <w:vertAlign w:val="subscript"/>
          </w:rPr>
          <w:delText>rain,i</w:delText>
        </w:r>
        <w:r w:rsidDel="005338A2">
          <w:delText xml:space="preserve"> </w:delText>
        </w:r>
        <w:r w:rsidDel="005338A2">
          <w:sym w:font="Symbol" w:char="F0A3"/>
        </w:r>
        <w:r w:rsidDel="005338A2">
          <w:delText xml:space="preserve"> </w:delText>
        </w:r>
        <w:r w:rsidDel="005338A2">
          <w:rPr>
            <w:i/>
            <w:iCs/>
          </w:rPr>
          <w:delText>A</w:delText>
        </w:r>
        <w:r w:rsidDel="005338A2">
          <w:rPr>
            <w:i/>
            <w:iCs/>
            <w:vertAlign w:val="subscript"/>
          </w:rPr>
          <w:delText>min</w:delText>
        </w:r>
        <w:r w:rsidDel="005338A2">
          <w:delText>, then this generic GSO reference link is not valid.</w:delText>
        </w:r>
      </w:del>
    </w:p>
    <w:p w14:paraId="6FBD4511" w14:textId="77777777" w:rsidR="001B76A9" w:rsidDel="005338A2" w:rsidRDefault="001B76A9" w:rsidP="001B76A9">
      <w:pPr>
        <w:pStyle w:val="enumlev1"/>
        <w:rPr>
          <w:del w:id="173" w:author="France" w:date="2022-04-28T23:24:00Z"/>
        </w:rPr>
      </w:pPr>
      <w:del w:id="174" w:author="France" w:date="2022-04-28T23:24:00Z">
        <w:r w:rsidDel="005338A2">
          <w:delText>8)</w:delText>
        </w:r>
        <w:r w:rsidDel="005338A2">
          <w:tab/>
          <w:delText>For each of the thresholds (</w:delText>
        </w:r>
        <w:r w:rsidDel="005338A2">
          <w:rPr>
            <w:i/>
            <w:iCs/>
          </w:rPr>
          <w:delText>C</w:delText>
        </w:r>
        <w:r w:rsidDel="005338A2">
          <w:delText>/</w:delText>
        </w:r>
        <w:r w:rsidDel="005338A2">
          <w:rPr>
            <w:i/>
            <w:iCs/>
          </w:rPr>
          <w:delText>N</w:delText>
        </w:r>
        <w:r w:rsidDel="005338A2">
          <w:delText>)</w:delText>
        </w:r>
        <w:r w:rsidDel="005338A2">
          <w:rPr>
            <w:i/>
            <w:iCs/>
            <w:vertAlign w:val="subscript"/>
          </w:rPr>
          <w:delText>Thr,i</w:delText>
        </w:r>
        <w:r w:rsidDel="005338A2">
          <w:rPr>
            <w:i/>
            <w:iCs/>
          </w:rPr>
          <w:delText xml:space="preserve"> </w:delText>
        </w:r>
        <w:r w:rsidDel="005338A2">
          <w:delText xml:space="preserve">for which </w:delText>
        </w:r>
        <w:r w:rsidDel="005338A2">
          <w:rPr>
            <w:i/>
            <w:iCs/>
          </w:rPr>
          <w:delText>A</w:delText>
        </w:r>
        <w:r w:rsidDel="005338A2">
          <w:rPr>
            <w:i/>
            <w:iCs/>
            <w:vertAlign w:val="subscript"/>
          </w:rPr>
          <w:delText>rain,i</w:delText>
        </w:r>
        <w:r w:rsidDel="005338A2">
          <w:delText xml:space="preserve"> &gt; </w:delText>
        </w:r>
        <w:r w:rsidDel="005338A2">
          <w:rPr>
            <w:i/>
            <w:iCs/>
          </w:rPr>
          <w:delText>A</w:delText>
        </w:r>
        <w:r w:rsidDel="005338A2">
          <w:rPr>
            <w:i/>
            <w:iCs/>
            <w:vertAlign w:val="subscript"/>
          </w:rPr>
          <w:delText>min</w:delText>
        </w:r>
        <w:r w:rsidDel="005338A2">
          <w:delText xml:space="preserve">, undertake step 9: </w:delText>
        </w:r>
      </w:del>
    </w:p>
    <w:p w14:paraId="4B0F9AFB" w14:textId="77777777" w:rsidR="001B76A9" w:rsidDel="005338A2" w:rsidRDefault="001B76A9" w:rsidP="001B76A9">
      <w:pPr>
        <w:pStyle w:val="enumlev1"/>
        <w:rPr>
          <w:del w:id="175" w:author="France" w:date="2022-04-28T23:24:00Z"/>
        </w:rPr>
      </w:pPr>
      <w:del w:id="176" w:author="France" w:date="2022-04-28T23:24:00Z">
        <w:r w:rsidDel="005338A2">
          <w:delText>9)</w:delText>
        </w:r>
        <w:r w:rsidDel="005338A2">
          <w:tab/>
          <w:delText>Using the precipitation model in Recommendation ITU</w:delText>
        </w:r>
        <w:r w:rsidDel="005338A2">
          <w:noBreakHyphen/>
          <w:delText xml:space="preserve">R P.618 together with the selected rain rate, ES height, rain height, ES latitude, elevation angle, frequency, calculated rain fade margin and an assumed polarization of vertical, calculate the associated percentage of time, </w:delText>
        </w:r>
        <w:r w:rsidDel="005338A2">
          <w:rPr>
            <w:i/>
            <w:iCs/>
          </w:rPr>
          <w:delText>p</w:delText>
        </w:r>
        <w:r w:rsidDel="005338A2">
          <w:rPr>
            <w:i/>
            <w:iCs/>
            <w:vertAlign w:val="subscript"/>
          </w:rPr>
          <w:delText>rain,i</w:delText>
        </w:r>
        <w:r w:rsidDel="005338A2">
          <w:delText>.</w:delText>
        </w:r>
      </w:del>
    </w:p>
    <w:p w14:paraId="30B96820" w14:textId="77777777" w:rsidR="001B76A9" w:rsidDel="005338A2" w:rsidRDefault="001B76A9" w:rsidP="001B76A9">
      <w:pPr>
        <w:pStyle w:val="enumlev1"/>
        <w:rPr>
          <w:del w:id="177" w:author="France" w:date="2022-04-28T23:24:00Z"/>
        </w:rPr>
      </w:pPr>
      <w:del w:id="178" w:author="France" w:date="2022-04-28T23:24:00Z">
        <w:r w:rsidDel="005338A2">
          <w:delText>10)</w:delText>
        </w:r>
        <w:r w:rsidDel="005338A2">
          <w:tab/>
          <w:delText>If for each threshold (</w:delText>
        </w:r>
        <w:r w:rsidDel="005338A2">
          <w:rPr>
            <w:i/>
            <w:iCs/>
          </w:rPr>
          <w:delText>C</w:delText>
        </w:r>
        <w:r w:rsidDel="005338A2">
          <w:delText>/</w:delText>
        </w:r>
        <w:r w:rsidDel="005338A2">
          <w:rPr>
            <w:i/>
            <w:iCs/>
          </w:rPr>
          <w:delText>N</w:delText>
        </w:r>
        <w:r w:rsidDel="005338A2">
          <w:delText>)</w:delText>
        </w:r>
        <w:r w:rsidDel="005338A2">
          <w:rPr>
            <w:i/>
            <w:iCs/>
            <w:vertAlign w:val="subscript"/>
          </w:rPr>
          <w:delText>Thr,i</w:delText>
        </w:r>
        <w:r w:rsidDel="005338A2">
          <w:delText xml:space="preserve"> the associated percentage of time is not within the range:</w:delText>
        </w:r>
      </w:del>
    </w:p>
    <w:p w14:paraId="53DC5E67" w14:textId="77777777" w:rsidR="001B76A9" w:rsidDel="005338A2" w:rsidRDefault="001B76A9" w:rsidP="001B76A9">
      <w:pPr>
        <w:pStyle w:val="Equation"/>
        <w:rPr>
          <w:del w:id="179" w:author="France" w:date="2022-04-28T23:24:00Z"/>
        </w:rPr>
      </w:pPr>
      <w:del w:id="180" w:author="France" w:date="2022-04-28T23:24:00Z">
        <w:r w:rsidDel="005338A2">
          <w:tab/>
        </w:r>
        <w:r w:rsidDel="005338A2">
          <w:tab/>
        </w:r>
        <w:r w:rsidDel="005338A2">
          <w:rPr>
            <w:position w:val="-16"/>
          </w:rPr>
          <w:object w:dxaOrig="2310" w:dyaOrig="435" w14:anchorId="41CFA625">
            <v:shape id="_x0000_i1033" type="#_x0000_t75" style="width:116.5pt;height:24pt" o:ole="">
              <v:imagedata r:id="rId29" o:title=""/>
            </v:shape>
            <o:OLEObject Type="Embed" ProgID="Equation.DSMT4" ShapeID="_x0000_i1033" DrawAspect="Content" ObjectID="_1757225652" r:id="rId30"/>
          </w:object>
        </w:r>
      </w:del>
    </w:p>
    <w:p w14:paraId="481E79E6" w14:textId="77777777" w:rsidR="001B76A9" w:rsidDel="005338A2" w:rsidRDefault="001B76A9" w:rsidP="001B76A9">
      <w:pPr>
        <w:pStyle w:val="enumlev1"/>
        <w:rPr>
          <w:del w:id="181" w:author="France" w:date="2022-04-28T23:24:00Z"/>
        </w:rPr>
      </w:pPr>
      <w:del w:id="182" w:author="France" w:date="2022-04-28T23:24:00Z">
        <w:r w:rsidDel="005338A2">
          <w:tab/>
          <w:delText>then this generic GSO reference link is not valid.</w:delText>
        </w:r>
      </w:del>
    </w:p>
    <w:p w14:paraId="54373649" w14:textId="77777777" w:rsidR="001B76A9" w:rsidDel="005338A2" w:rsidRDefault="001B76A9" w:rsidP="001B76A9">
      <w:pPr>
        <w:pStyle w:val="enumlev1"/>
        <w:rPr>
          <w:del w:id="183" w:author="France" w:date="2022-04-28T23:24:00Z"/>
        </w:rPr>
      </w:pPr>
      <w:del w:id="184" w:author="France" w:date="2022-04-28T23:24:00Z">
        <w:r w:rsidDel="005338A2">
          <w:delText>11)</w:delText>
        </w:r>
        <w:r w:rsidDel="005338A2">
          <w:tab/>
          <w:delText>If at least one threshold meets the criteria in steps 7 and 10, then the lowest threshold, (</w:delText>
        </w:r>
        <w:r w:rsidDel="005338A2">
          <w:rPr>
            <w:i/>
            <w:iCs/>
          </w:rPr>
          <w:delText>C</w:delText>
        </w:r>
        <w:r w:rsidDel="005338A2">
          <w:delText>/</w:delText>
        </w:r>
        <w:r w:rsidDel="005338A2">
          <w:rPr>
            <w:i/>
            <w:iCs/>
          </w:rPr>
          <w:delText>N</w:delText>
        </w:r>
        <w:r w:rsidDel="005338A2">
          <w:delText>)</w:delText>
        </w:r>
        <w:r w:rsidDel="005338A2">
          <w:rPr>
            <w:i/>
            <w:iCs/>
            <w:vertAlign w:val="subscript"/>
          </w:rPr>
          <w:delText>Thr</w:delText>
        </w:r>
        <w:r w:rsidDel="005338A2">
          <w:delText xml:space="preserve"> that meets these criteria is used in the analysis.</w:delText>
        </w:r>
      </w:del>
    </w:p>
    <w:p w14:paraId="652A5E2B" w14:textId="77777777" w:rsidR="001B76A9" w:rsidDel="005338A2" w:rsidRDefault="001B76A9" w:rsidP="001B76A9">
      <w:pPr>
        <w:pStyle w:val="Note"/>
        <w:rPr>
          <w:del w:id="185" w:author="France" w:date="2022-04-28T23:24:00Z"/>
        </w:rPr>
      </w:pPr>
      <w:del w:id="186" w:author="France" w:date="2022-04-28T23:24:00Z">
        <w:r w:rsidDel="005338A2">
          <w:delText xml:space="preserve">NOTE – </w:delText>
        </w:r>
        <w:r w:rsidDel="005338A2">
          <w:rPr>
            <w:i/>
            <w:iCs/>
          </w:rPr>
          <w:delText>A</w:delText>
        </w:r>
        <w:r w:rsidDel="005338A2">
          <w:rPr>
            <w:i/>
            <w:iCs/>
            <w:vertAlign w:val="subscript"/>
          </w:rPr>
          <w:delText>min</w:delText>
        </w:r>
        <w:r w:rsidDel="005338A2">
          <w:delText xml:space="preserve"> is 3 dB.</w:delText>
        </w:r>
      </w:del>
    </w:p>
    <w:p w14:paraId="256B74AF" w14:textId="77777777" w:rsidR="001B76A9" w:rsidRPr="00E871DC" w:rsidDel="005338A2" w:rsidRDefault="001B76A9" w:rsidP="001B76A9">
      <w:pPr>
        <w:pStyle w:val="Headingb"/>
        <w:rPr>
          <w:del w:id="187" w:author="France" w:date="2022-04-28T23:24:00Z"/>
          <w:lang w:val="en-US"/>
        </w:rPr>
      </w:pPr>
      <w:del w:id="188" w:author="France" w:date="2022-04-28T23:24:00Z">
        <w:r w:rsidRPr="00E871DC" w:rsidDel="005338A2">
          <w:rPr>
            <w:lang w:val="en-US"/>
          </w:rPr>
          <w:delText>Step 1: Generation of precipitation fade PDF</w:delText>
        </w:r>
      </w:del>
    </w:p>
    <w:p w14:paraId="266827FB" w14:textId="77777777" w:rsidR="001B76A9" w:rsidDel="005338A2" w:rsidRDefault="001B76A9" w:rsidP="001B76A9">
      <w:pPr>
        <w:keepNext/>
        <w:rPr>
          <w:del w:id="189" w:author="France" w:date="2022-04-28T23:24:00Z"/>
        </w:rPr>
      </w:pPr>
      <w:del w:id="190" w:author="France" w:date="2022-04-28T23:24:00Z">
        <w:r w:rsidDel="005338A2">
          <w:delText>The precipitation fade PDF should be generated using Recommendation ITU</w:delText>
        </w:r>
        <w:r w:rsidDel="005338A2">
          <w:noBreakHyphen/>
          <w:delText xml:space="preserve">R P.618 from the selected rain rate, ES height, ES latitude, rain height, elevation angle, frequency and an assumed polarization of vertical as follows: </w:delText>
        </w:r>
      </w:del>
    </w:p>
    <w:p w14:paraId="04D289D3" w14:textId="77777777" w:rsidR="001B76A9" w:rsidDel="005338A2" w:rsidRDefault="001B76A9" w:rsidP="001B76A9">
      <w:pPr>
        <w:pStyle w:val="enumlev1"/>
        <w:rPr>
          <w:del w:id="191" w:author="France" w:date="2022-04-28T23:24:00Z"/>
        </w:rPr>
      </w:pPr>
      <w:del w:id="192" w:author="France" w:date="2022-04-28T23:24:00Z">
        <w:r w:rsidDel="005338A2">
          <w:delText>1)</w:delText>
        </w:r>
        <w:r w:rsidDel="005338A2">
          <w:tab/>
          <w:delText xml:space="preserve">Calculate the maximum fade depth </w:delText>
        </w:r>
        <w:r w:rsidDel="005338A2">
          <w:rPr>
            <w:i/>
            <w:iCs/>
          </w:rPr>
          <w:delText>A</w:delText>
        </w:r>
        <w:r w:rsidDel="005338A2">
          <w:rPr>
            <w:i/>
            <w:iCs/>
            <w:vertAlign w:val="subscript"/>
          </w:rPr>
          <w:delText>max</w:delText>
        </w:r>
        <w:r w:rsidDel="005338A2">
          <w:delText xml:space="preserve"> using </w:delText>
        </w:r>
        <w:r w:rsidDel="005338A2">
          <w:rPr>
            <w:i/>
            <w:iCs/>
          </w:rPr>
          <w:delText>p</w:delText>
        </w:r>
        <w:r w:rsidDel="005338A2">
          <w:delText xml:space="preserve"> = 0.001%</w:delText>
        </w:r>
      </w:del>
    </w:p>
    <w:p w14:paraId="1BFE1BA0" w14:textId="77777777" w:rsidR="001B76A9" w:rsidDel="005338A2" w:rsidRDefault="001B76A9" w:rsidP="001B76A9">
      <w:pPr>
        <w:pStyle w:val="enumlev1"/>
        <w:rPr>
          <w:del w:id="193" w:author="France" w:date="2022-04-28T23:24:00Z"/>
        </w:rPr>
      </w:pPr>
      <w:del w:id="194" w:author="France" w:date="2022-04-28T23:24:00Z">
        <w:r w:rsidDel="005338A2">
          <w:delText>2)</w:delText>
        </w:r>
        <w:r w:rsidDel="005338A2">
          <w:tab/>
          <w:delText xml:space="preserve">Create a set of 0.1 dB bins of precipitation fade </w:delText>
        </w:r>
        <w:r w:rsidDel="005338A2">
          <w:rPr>
            <w:i/>
            <w:iCs/>
          </w:rPr>
          <w:delText>A</w:delText>
        </w:r>
        <w:r w:rsidDel="005338A2">
          <w:rPr>
            <w:i/>
            <w:iCs/>
            <w:vertAlign w:val="subscript"/>
          </w:rPr>
          <w:delText>rain</w:delText>
        </w:r>
        <w:r w:rsidDel="005338A2">
          <w:delText xml:space="preserve"> between 0 dB and </w:delText>
        </w:r>
        <w:r w:rsidDel="005338A2">
          <w:rPr>
            <w:i/>
            <w:iCs/>
          </w:rPr>
          <w:delText>A</w:delText>
        </w:r>
        <w:r w:rsidDel="005338A2">
          <w:rPr>
            <w:i/>
            <w:iCs/>
            <w:vertAlign w:val="subscript"/>
          </w:rPr>
          <w:delText xml:space="preserve">max </w:delText>
        </w:r>
      </w:del>
    </w:p>
    <w:p w14:paraId="7E7696E6" w14:textId="77777777" w:rsidR="001B76A9" w:rsidDel="005338A2" w:rsidRDefault="001B76A9" w:rsidP="001B76A9">
      <w:pPr>
        <w:pStyle w:val="enumlev1"/>
        <w:rPr>
          <w:del w:id="195" w:author="France" w:date="2022-04-28T23:24:00Z"/>
        </w:rPr>
      </w:pPr>
      <w:del w:id="196" w:author="France" w:date="2022-04-28T23:24:00Z">
        <w:r w:rsidDel="005338A2">
          <w:delText>3)</w:delText>
        </w:r>
        <w:r w:rsidDel="005338A2">
          <w:tab/>
          <w:delText xml:space="preserve">For each of the bins, determine the associate probability </w:delText>
        </w:r>
        <w:r w:rsidDel="005338A2">
          <w:rPr>
            <w:i/>
            <w:iCs/>
          </w:rPr>
          <w:delText>p</w:delText>
        </w:r>
        <w:r w:rsidDel="005338A2">
          <w:delText xml:space="preserve"> to create a cumulative distribution function (CDF) of </w:delText>
        </w:r>
        <w:r w:rsidDel="005338A2">
          <w:rPr>
            <w:i/>
            <w:iCs/>
          </w:rPr>
          <w:delText>A</w:delText>
        </w:r>
        <w:r w:rsidDel="005338A2">
          <w:rPr>
            <w:i/>
            <w:iCs/>
            <w:vertAlign w:val="subscript"/>
          </w:rPr>
          <w:delText>rain</w:delText>
        </w:r>
      </w:del>
    </w:p>
    <w:p w14:paraId="2687E43A" w14:textId="77777777" w:rsidR="001B76A9" w:rsidDel="005338A2" w:rsidRDefault="001B76A9" w:rsidP="001B76A9">
      <w:pPr>
        <w:pStyle w:val="enumlev1"/>
        <w:rPr>
          <w:del w:id="197" w:author="France" w:date="2022-04-28T23:24:00Z"/>
        </w:rPr>
      </w:pPr>
      <w:del w:id="198" w:author="France" w:date="2022-04-28T23:24:00Z">
        <w:r w:rsidDel="005338A2">
          <w:delText>4)</w:delText>
        </w:r>
        <w:r w:rsidDel="005338A2">
          <w:tab/>
          <w:delText xml:space="preserve">For each of the bins, convert this CDF into a PDF of </w:delText>
        </w:r>
        <w:r w:rsidDel="005338A2">
          <w:rPr>
            <w:i/>
            <w:iCs/>
          </w:rPr>
          <w:delText>A</w:delText>
        </w:r>
        <w:r w:rsidDel="005338A2">
          <w:rPr>
            <w:i/>
            <w:iCs/>
            <w:vertAlign w:val="subscript"/>
          </w:rPr>
          <w:delText>rain</w:delText>
        </w:r>
      </w:del>
    </w:p>
    <w:p w14:paraId="464B437C" w14:textId="77777777" w:rsidR="001B76A9" w:rsidDel="005338A2" w:rsidRDefault="001B76A9" w:rsidP="001B76A9">
      <w:pPr>
        <w:rPr>
          <w:del w:id="199" w:author="France" w:date="2022-04-28T23:24:00Z"/>
        </w:rPr>
      </w:pPr>
      <w:del w:id="200" w:author="France" w:date="2022-04-28T23:24:00Z">
        <w:r w:rsidDel="005338A2">
          <w:delText>When using Recommendation ITU</w:delText>
        </w:r>
        <w:r w:rsidDel="005338A2">
          <w:noBreakHyphen/>
          <w:delText>R P.618, the precipitation attenuation should be 0 dB for time percentages above</w:delText>
        </w:r>
        <w:r w:rsidDel="005338A2">
          <w:rPr>
            <w:i/>
          </w:rPr>
          <w:delText xml:space="preserve"> p</w:delText>
        </w:r>
        <w:r w:rsidDel="005338A2">
          <w:rPr>
            <w:i/>
            <w:vertAlign w:val="subscript"/>
          </w:rPr>
          <w:delText>max</w:delText>
        </w:r>
        <w:r w:rsidDel="005338A2">
          <w:delText xml:space="preserve"> where </w:delText>
        </w:r>
        <w:r w:rsidDel="005338A2">
          <w:rPr>
            <w:i/>
          </w:rPr>
          <w:delText>p</w:delText>
        </w:r>
        <w:r w:rsidDel="005338A2">
          <w:rPr>
            <w:i/>
            <w:vertAlign w:val="subscript"/>
          </w:rPr>
          <w:delText xml:space="preserve">max </w:delText>
        </w:r>
        <w:r w:rsidDel="005338A2">
          <w:delText>is the minimum value of a) 10% and b) the probability of rain attenuation on a slant path calculated from § 2.2.1.2. of Recommendation ITU</w:delText>
        </w:r>
        <w:r w:rsidDel="005338A2">
          <w:noBreakHyphen/>
          <w:delText>R P.618</w:delText>
        </w:r>
        <w:r w:rsidDel="005338A2">
          <w:noBreakHyphen/>
          <w:delText xml:space="preserve">13. </w:delText>
        </w:r>
      </w:del>
    </w:p>
    <w:p w14:paraId="5068D1A6" w14:textId="77777777" w:rsidR="001B76A9" w:rsidDel="005338A2" w:rsidRDefault="001B76A9" w:rsidP="001B76A9">
      <w:pPr>
        <w:rPr>
          <w:del w:id="201" w:author="France" w:date="2022-04-28T23:24:00Z"/>
        </w:rPr>
      </w:pPr>
      <w:del w:id="202" w:author="France" w:date="2022-04-28T23:24:00Z">
        <w:r w:rsidDel="005338A2">
          <w:delText>A bin size of 0.1 dB should be used to ensure consistency with the output from Recommendation ITU</w:delText>
        </w:r>
        <w:r w:rsidDel="005338A2">
          <w:noBreakHyphen/>
          <w:delText xml:space="preserve">R S.1503. Each bin of the CDF contains the probability that the precipitation fade is at least </w:delText>
        </w:r>
        <w:r w:rsidDel="005338A2">
          <w:rPr>
            <w:i/>
            <w:iCs/>
          </w:rPr>
          <w:delText>A</w:delText>
        </w:r>
        <w:r w:rsidDel="005338A2">
          <w:rPr>
            <w:i/>
            <w:iCs/>
            <w:vertAlign w:val="subscript"/>
          </w:rPr>
          <w:delText>rain</w:delText>
        </w:r>
        <w:r w:rsidDel="005338A2">
          <w:delText xml:space="preserve"> dB. Each bin of the PDF contains the probability that the precipitation fade is between </w:delText>
        </w:r>
        <w:r w:rsidDel="005338A2">
          <w:rPr>
            <w:i/>
            <w:iCs/>
          </w:rPr>
          <w:delText>A</w:delText>
        </w:r>
        <w:r w:rsidDel="005338A2">
          <w:rPr>
            <w:i/>
            <w:iCs/>
            <w:vertAlign w:val="subscript"/>
          </w:rPr>
          <w:delText>rain</w:delText>
        </w:r>
        <w:r w:rsidDel="005338A2">
          <w:rPr>
            <w:i/>
            <w:iCs/>
          </w:rPr>
          <w:delText xml:space="preserve"> </w:delText>
        </w:r>
        <w:r w:rsidDel="005338A2">
          <w:delText xml:space="preserve">and </w:delText>
        </w:r>
        <w:r w:rsidDel="005338A2">
          <w:rPr>
            <w:i/>
            <w:iCs/>
          </w:rPr>
          <w:delText>A</w:delText>
        </w:r>
        <w:r w:rsidDel="005338A2">
          <w:rPr>
            <w:i/>
            <w:iCs/>
            <w:vertAlign w:val="subscript"/>
          </w:rPr>
          <w:delText>rain</w:delText>
        </w:r>
        <w:r w:rsidDel="005338A2">
          <w:rPr>
            <w:i/>
            <w:iCs/>
          </w:rPr>
          <w:delText> </w:delText>
        </w:r>
        <w:r w:rsidDel="005338A2">
          <w:delText xml:space="preserve">+ 0.1 dB. During implementation, the array of bins can be capped at the minimum of </w:delText>
        </w:r>
        <w:r w:rsidDel="005338A2">
          <w:rPr>
            <w:i/>
            <w:iCs/>
          </w:rPr>
          <w:delText>A</w:delText>
        </w:r>
        <w:r w:rsidDel="005338A2">
          <w:rPr>
            <w:i/>
            <w:iCs/>
            <w:vertAlign w:val="subscript"/>
          </w:rPr>
          <w:delText>max</w:delText>
        </w:r>
        <w:r w:rsidDel="005338A2">
          <w:delText xml:space="preserve"> and the fade for which the resulting </w:delText>
        </w:r>
        <w:r w:rsidDel="005338A2">
          <w:rPr>
            <w:i/>
            <w:iCs/>
          </w:rPr>
          <w:delText>C</w:delText>
        </w:r>
        <w:r w:rsidDel="005338A2">
          <w:delText>/</w:delText>
        </w:r>
        <w:r w:rsidDel="005338A2">
          <w:rPr>
            <w:i/>
            <w:iCs/>
          </w:rPr>
          <w:delText>N</w:delText>
        </w:r>
        <w:r w:rsidDel="005338A2">
          <w:delText xml:space="preserve"> would lead to the link being unavailable or have zero through-put. </w:delText>
        </w:r>
      </w:del>
    </w:p>
    <w:p w14:paraId="603FB2D5" w14:textId="77777777" w:rsidR="001B76A9" w:rsidRPr="00E871DC" w:rsidDel="005338A2" w:rsidRDefault="001B76A9" w:rsidP="001B76A9">
      <w:pPr>
        <w:pStyle w:val="Headingb"/>
        <w:rPr>
          <w:del w:id="203" w:author="France" w:date="2022-04-28T23:24:00Z"/>
          <w:lang w:val="en-US"/>
        </w:rPr>
      </w:pPr>
      <w:del w:id="204" w:author="France" w:date="2022-04-28T23:24:00Z">
        <w:r w:rsidRPr="00E871DC" w:rsidDel="005338A2">
          <w:rPr>
            <w:lang w:val="en-US"/>
          </w:rPr>
          <w:delText>Step 2: Generation of epfd PDF</w:delText>
        </w:r>
      </w:del>
    </w:p>
    <w:p w14:paraId="06BC73F1" w14:textId="77777777" w:rsidR="001B76A9" w:rsidDel="005338A2" w:rsidRDefault="001B76A9" w:rsidP="001B76A9">
      <w:pPr>
        <w:rPr>
          <w:del w:id="205" w:author="France" w:date="2022-04-28T23:24:00Z"/>
        </w:rPr>
      </w:pPr>
      <w:del w:id="206" w:author="France" w:date="2022-04-28T23:24:00Z">
        <w:r w:rsidDel="005338A2">
          <w:delText>Recommendation ITU</w:delText>
        </w:r>
        <w:r w:rsidDel="005338A2">
          <w:noBreakHyphen/>
          <w:delText>R S.1503 should be used to determine the epfd CDF from the non-GSO FSS parameters and the frequency, dish size and ES gain pattern. The epfd CDF will be calculated at the worst-case geometry from Recommendation ITU</w:delText>
        </w:r>
        <w:r w:rsidDel="005338A2">
          <w:noBreakHyphen/>
          <w:delText>R S.1503.</w:delText>
        </w:r>
      </w:del>
    </w:p>
    <w:p w14:paraId="06B8A0DF" w14:textId="77777777" w:rsidR="001B76A9" w:rsidDel="005338A2" w:rsidRDefault="001B76A9" w:rsidP="001B76A9">
      <w:pPr>
        <w:rPr>
          <w:del w:id="207" w:author="France" w:date="2022-04-28T23:24:00Z"/>
        </w:rPr>
      </w:pPr>
      <w:del w:id="208" w:author="France" w:date="2022-04-28T23:24:00Z">
        <w:r w:rsidDel="005338A2">
          <w:delText xml:space="preserve">The epfd CDF should then be converted into a PDF. </w:delText>
        </w:r>
      </w:del>
    </w:p>
    <w:p w14:paraId="740046F4" w14:textId="77777777" w:rsidR="001B76A9" w:rsidRPr="00E871DC" w:rsidDel="005338A2" w:rsidRDefault="001B76A9" w:rsidP="001B76A9">
      <w:pPr>
        <w:pStyle w:val="Headingb"/>
        <w:rPr>
          <w:del w:id="209" w:author="France" w:date="2022-04-28T23:24:00Z"/>
          <w:lang w:val="en-US"/>
        </w:rPr>
      </w:pPr>
      <w:del w:id="210" w:author="France" w:date="2022-04-28T23:24:00Z">
        <w:r w:rsidRPr="00E871DC" w:rsidDel="005338A2">
          <w:rPr>
            <w:lang w:val="en-US"/>
          </w:rPr>
          <w:lastRenderedPageBreak/>
          <w:delText xml:space="preserve">Step 3: Creation of </w:delText>
        </w:r>
        <w:r w:rsidRPr="00E871DC" w:rsidDel="005338A2">
          <w:rPr>
            <w:i/>
            <w:iCs/>
            <w:lang w:val="en-US"/>
          </w:rPr>
          <w:delText>C</w:delText>
        </w:r>
        <w:r w:rsidRPr="00E871DC" w:rsidDel="005338A2">
          <w:rPr>
            <w:lang w:val="en-US"/>
          </w:rPr>
          <w:delText>/</w:delText>
        </w:r>
        <w:r w:rsidRPr="00E871DC" w:rsidDel="005338A2">
          <w:rPr>
            <w:i/>
            <w:iCs/>
            <w:lang w:val="en-US"/>
          </w:rPr>
          <w:delText>N</w:delText>
        </w:r>
        <w:r w:rsidRPr="00E871DC" w:rsidDel="005338A2">
          <w:rPr>
            <w:lang w:val="en-US"/>
          </w:rPr>
          <w:delText xml:space="preserve"> and </w:delText>
        </w:r>
        <w:r w:rsidRPr="00E871DC" w:rsidDel="005338A2">
          <w:rPr>
            <w:i/>
            <w:iCs/>
            <w:lang w:val="en-US"/>
          </w:rPr>
          <w:delText>C</w:delText>
        </w:r>
        <w:r w:rsidRPr="00E871DC" w:rsidDel="005338A2">
          <w:rPr>
            <w:lang w:val="en-US"/>
          </w:rPr>
          <w:delText>/(</w:delText>
        </w:r>
        <w:r w:rsidRPr="00E871DC" w:rsidDel="005338A2">
          <w:rPr>
            <w:i/>
            <w:iCs/>
            <w:lang w:val="en-US"/>
          </w:rPr>
          <w:delText>N</w:delText>
        </w:r>
        <w:r w:rsidRPr="00E871DC" w:rsidDel="005338A2">
          <w:rPr>
            <w:lang w:val="en-US"/>
          </w:rPr>
          <w:delText>+</w:delText>
        </w:r>
        <w:r w:rsidRPr="00E871DC" w:rsidDel="005338A2">
          <w:rPr>
            <w:i/>
            <w:iCs/>
            <w:lang w:val="en-US"/>
          </w:rPr>
          <w:delText>I</w:delText>
        </w:r>
        <w:r w:rsidRPr="00E871DC" w:rsidDel="005338A2">
          <w:rPr>
            <w:lang w:val="en-US"/>
          </w:rPr>
          <w:delText>) CDFs by modified convolution of precipitation fade PDF with epfd PDF</w:delText>
        </w:r>
      </w:del>
    </w:p>
    <w:p w14:paraId="49AEE478" w14:textId="77777777" w:rsidR="001B76A9" w:rsidDel="005338A2" w:rsidRDefault="001B76A9" w:rsidP="001B76A9">
      <w:pPr>
        <w:rPr>
          <w:del w:id="211" w:author="France" w:date="2022-04-28T23:24:00Z"/>
        </w:rPr>
      </w:pPr>
      <w:del w:id="212" w:author="France" w:date="2022-04-28T23:24:00Z">
        <w:r w:rsidDel="005338A2">
          <w:delText xml:space="preserve">For the selected generic GSO reference link, the </w:delText>
        </w:r>
        <w:r w:rsidDel="005338A2">
          <w:rPr>
            <w:i/>
            <w:iCs/>
          </w:rPr>
          <w:delText>C</w:delText>
        </w:r>
        <w:r w:rsidDel="005338A2">
          <w:delText>/</w:delText>
        </w:r>
        <w:r w:rsidDel="005338A2">
          <w:rPr>
            <w:i/>
            <w:iCs/>
          </w:rPr>
          <w:delText>N</w:delText>
        </w:r>
        <w:r w:rsidDel="005338A2">
          <w:delText xml:space="preserve"> and </w:delText>
        </w:r>
        <w:r w:rsidDel="005338A2">
          <w:rPr>
            <w:i/>
            <w:iCs/>
          </w:rPr>
          <w:delText>C</w:delText>
        </w:r>
        <w:r w:rsidDel="005338A2">
          <w:delText>/(</w:delText>
        </w:r>
        <w:r w:rsidDel="005338A2">
          <w:rPr>
            <w:i/>
            <w:iCs/>
          </w:rPr>
          <w:delText>N</w:delText>
        </w:r>
        <w:r w:rsidDel="005338A2">
          <w:delText>+</w:delText>
        </w:r>
        <w:r w:rsidDel="005338A2">
          <w:rPr>
            <w:i/>
            <w:iCs/>
          </w:rPr>
          <w:delText>I</w:delText>
        </w:r>
        <w:r w:rsidDel="005338A2">
          <w:delText>) PDFs should be generated using the following steps to undertake the modified discrete convolution:</w:delText>
        </w:r>
      </w:del>
    </w:p>
    <w:p w14:paraId="557FA3BD" w14:textId="77777777" w:rsidR="001B76A9" w:rsidDel="005338A2" w:rsidRDefault="001B76A9" w:rsidP="001B76A9">
      <w:pPr>
        <w:pStyle w:val="enumlev1"/>
        <w:rPr>
          <w:del w:id="213" w:author="France" w:date="2022-04-28T23:24:00Z"/>
          <w:i/>
          <w:iCs/>
        </w:rPr>
      </w:pPr>
      <w:del w:id="214" w:author="France" w:date="2022-04-28T23:24:00Z">
        <w:r w:rsidDel="005338A2">
          <w:rPr>
            <w:i/>
            <w:iCs/>
          </w:rPr>
          <w:tab/>
          <w:delText>Initialize the C</w:delText>
        </w:r>
        <w:r w:rsidDel="005338A2">
          <w:rPr>
            <w:iCs/>
          </w:rPr>
          <w:delText>/</w:delText>
        </w:r>
        <w:r w:rsidDel="005338A2">
          <w:rPr>
            <w:i/>
            <w:iCs/>
          </w:rPr>
          <w:delText>N and C</w:delText>
        </w:r>
        <w:r w:rsidDel="005338A2">
          <w:rPr>
            <w:iCs/>
          </w:rPr>
          <w:delText>/</w:delText>
        </w:r>
        <w:r w:rsidDel="005338A2">
          <w:rPr>
            <w:i/>
            <w:iCs/>
          </w:rPr>
          <w:delText>(N+I) distributions with bin size of 0.1 dB</w:delText>
        </w:r>
      </w:del>
    </w:p>
    <w:p w14:paraId="1CB962D4" w14:textId="77777777" w:rsidR="001B76A9" w:rsidDel="005338A2" w:rsidRDefault="001B76A9" w:rsidP="001B76A9">
      <w:pPr>
        <w:pStyle w:val="enumlev1"/>
        <w:rPr>
          <w:del w:id="215" w:author="France" w:date="2022-04-28T23:24:00Z"/>
          <w:i/>
          <w:iCs/>
        </w:rPr>
      </w:pPr>
      <w:del w:id="216" w:author="France" w:date="2022-04-28T23:24:00Z">
        <w:r w:rsidDel="005338A2">
          <w:rPr>
            <w:i/>
            <w:iCs/>
          </w:rPr>
          <w:tab/>
          <w:delText xml:space="preserve">Calculate the effective area of an isotropic antenna at wavelength </w:delText>
        </w:r>
        <w:r w:rsidDel="005338A2">
          <w:rPr>
            <w:i/>
            <w:iCs/>
          </w:rPr>
          <w:sym w:font="Symbol" w:char="F06C"/>
        </w:r>
        <w:r w:rsidDel="005338A2">
          <w:rPr>
            <w:i/>
            <w:iCs/>
          </w:rPr>
          <w:delText xml:space="preserve"> using:</w:delText>
        </w:r>
      </w:del>
    </w:p>
    <w:p w14:paraId="0F111857" w14:textId="77777777" w:rsidR="001B76A9" w:rsidDel="005338A2" w:rsidRDefault="001B76A9" w:rsidP="001B76A9">
      <w:pPr>
        <w:pStyle w:val="Equation"/>
        <w:rPr>
          <w:del w:id="217" w:author="France" w:date="2022-04-28T23:24:00Z"/>
          <w:iCs/>
        </w:rPr>
      </w:pPr>
      <w:del w:id="218" w:author="France" w:date="2022-04-28T23:24:00Z">
        <w:r w:rsidDel="005338A2">
          <w:rPr>
            <w:i/>
            <w:iCs/>
          </w:rPr>
          <w:tab/>
        </w:r>
        <w:r w:rsidDel="005338A2">
          <w:rPr>
            <w:i/>
            <w:iCs/>
          </w:rPr>
          <w:tab/>
        </w:r>
        <w:r w:rsidDel="005338A2">
          <w:rPr>
            <w:i/>
            <w:iCs/>
            <w:position w:val="-34"/>
          </w:rPr>
          <w:object w:dxaOrig="1875" w:dyaOrig="720" w14:anchorId="5625B168">
            <v:shape id="_x0000_i1034" type="#_x0000_t75" style="width:90.5pt;height:38.5pt" o:ole="">
              <v:imagedata r:id="rId31" o:title=""/>
            </v:shape>
            <o:OLEObject Type="Embed" ProgID="Equation.DSMT4" ShapeID="_x0000_i1034" DrawAspect="Content" ObjectID="_1757225653" r:id="rId32"/>
          </w:object>
        </w:r>
      </w:del>
    </w:p>
    <w:p w14:paraId="1DDF735C" w14:textId="77777777" w:rsidR="001B76A9" w:rsidDel="005338A2" w:rsidRDefault="001B76A9" w:rsidP="001B76A9">
      <w:pPr>
        <w:pStyle w:val="enumlev1"/>
        <w:rPr>
          <w:del w:id="219" w:author="France" w:date="2022-04-28T23:24:00Z"/>
          <w:i/>
          <w:iCs/>
        </w:rPr>
      </w:pPr>
      <w:del w:id="220" w:author="France" w:date="2022-04-28T23:24:00Z">
        <w:r w:rsidDel="005338A2">
          <w:rPr>
            <w:i/>
            <w:iCs/>
          </w:rPr>
          <w:tab/>
          <w:delText>Calculate the wanted signal power accounting for additional link losses and gain at edge of coverage:</w:delText>
        </w:r>
      </w:del>
    </w:p>
    <w:p w14:paraId="20595B47" w14:textId="77777777" w:rsidR="001B76A9" w:rsidDel="005338A2" w:rsidRDefault="001B76A9" w:rsidP="001B76A9">
      <w:pPr>
        <w:pStyle w:val="Equation"/>
        <w:rPr>
          <w:del w:id="221" w:author="France" w:date="2022-04-28T23:24:00Z"/>
          <w:i/>
          <w:iCs/>
        </w:rPr>
      </w:pPr>
      <w:del w:id="222" w:author="France" w:date="2022-04-28T23:24:00Z">
        <w:r w:rsidDel="005338A2">
          <w:rPr>
            <w:iCs/>
          </w:rPr>
          <w:tab/>
        </w:r>
        <w:r w:rsidDel="005338A2">
          <w:rPr>
            <w:iCs/>
          </w:rPr>
          <w:tab/>
        </w:r>
        <w:r w:rsidDel="005338A2">
          <w:rPr>
            <w:i/>
            <w:iCs/>
          </w:rPr>
          <w:delText xml:space="preserve">C = eirp + </w:delText>
        </w:r>
        <w:r w:rsidDel="005338A2">
          <w:sym w:font="Symbol" w:char="F044"/>
        </w:r>
        <w:r w:rsidDel="005338A2">
          <w:rPr>
            <w:i/>
            <w:iCs/>
          </w:rPr>
          <w:delText>eirp − L</w:delText>
        </w:r>
        <w:r w:rsidDel="005338A2">
          <w:rPr>
            <w:i/>
            <w:iCs/>
            <w:vertAlign w:val="subscript"/>
          </w:rPr>
          <w:delText>fs</w:delText>
        </w:r>
        <w:r w:rsidDel="005338A2">
          <w:rPr>
            <w:i/>
            <w:iCs/>
          </w:rPr>
          <w:delText xml:space="preserve"> + G</w:delText>
        </w:r>
        <w:r w:rsidDel="005338A2">
          <w:rPr>
            <w:i/>
            <w:iCs/>
            <w:vertAlign w:val="subscript"/>
          </w:rPr>
          <w:delText>max</w:delText>
        </w:r>
        <w:r w:rsidDel="005338A2">
          <w:rPr>
            <w:i/>
            <w:iCs/>
          </w:rPr>
          <w:delText xml:space="preserve"> − L</w:delText>
        </w:r>
        <w:r w:rsidDel="005338A2">
          <w:rPr>
            <w:i/>
            <w:iCs/>
            <w:vertAlign w:val="subscript"/>
          </w:rPr>
          <w:delText>o</w:delText>
        </w:r>
      </w:del>
    </w:p>
    <w:p w14:paraId="1F0F77E1" w14:textId="77777777" w:rsidR="001B76A9" w:rsidDel="005338A2" w:rsidRDefault="001B76A9" w:rsidP="001B76A9">
      <w:pPr>
        <w:pStyle w:val="enumlev1"/>
        <w:rPr>
          <w:del w:id="223" w:author="France" w:date="2022-04-28T23:24:00Z"/>
          <w:i/>
          <w:iCs/>
        </w:rPr>
      </w:pPr>
      <w:del w:id="224" w:author="France" w:date="2022-04-28T23:24:00Z">
        <w:r w:rsidDel="005338A2">
          <w:rPr>
            <w:i/>
            <w:iCs/>
          </w:rPr>
          <w:tab/>
          <w:delText>Calculate the system noise power using:</w:delText>
        </w:r>
      </w:del>
    </w:p>
    <w:p w14:paraId="2F76B859" w14:textId="77777777" w:rsidR="001B76A9" w:rsidRPr="00725CEF" w:rsidDel="005338A2" w:rsidRDefault="001B76A9" w:rsidP="001B76A9">
      <w:pPr>
        <w:pStyle w:val="Equation"/>
        <w:rPr>
          <w:del w:id="225" w:author="France" w:date="2022-04-28T23:24:00Z"/>
          <w:i/>
          <w:iCs/>
          <w:vertAlign w:val="subscript"/>
        </w:rPr>
      </w:pPr>
      <w:del w:id="226" w:author="France" w:date="2022-04-28T23:24:00Z">
        <w:r w:rsidDel="005338A2">
          <w:rPr>
            <w:i/>
            <w:iCs/>
          </w:rPr>
          <w:tab/>
        </w:r>
        <w:r w:rsidDel="005338A2">
          <w:rPr>
            <w:i/>
            <w:iCs/>
          </w:rPr>
          <w:tab/>
        </w:r>
        <w:r w:rsidRPr="00725CEF" w:rsidDel="005338A2">
          <w:rPr>
            <w:i/>
            <w:iCs/>
          </w:rPr>
          <w:delText>N</w:delText>
        </w:r>
        <w:r w:rsidRPr="00725CEF" w:rsidDel="005338A2">
          <w:rPr>
            <w:i/>
            <w:iCs/>
            <w:vertAlign w:val="subscript"/>
          </w:rPr>
          <w:delText>T</w:delText>
        </w:r>
        <w:r w:rsidRPr="00725CEF" w:rsidDel="005338A2">
          <w:rPr>
            <w:i/>
            <w:iCs/>
          </w:rPr>
          <w:delText xml:space="preserve"> </w:delText>
        </w:r>
        <w:r w:rsidRPr="00725CEF" w:rsidDel="005338A2">
          <w:rPr>
            <w:b/>
            <w:i/>
            <w:iCs/>
          </w:rPr>
          <w:delText>=</w:delText>
        </w:r>
        <w:r w:rsidRPr="00725CEF" w:rsidDel="005338A2">
          <w:rPr>
            <w:i/>
            <w:iCs/>
          </w:rPr>
          <w:delText xml:space="preserve"> </w:delText>
        </w:r>
        <w:r w:rsidRPr="00725CEF" w:rsidDel="005338A2">
          <w:delText>10log</w:delText>
        </w:r>
        <w:r w:rsidRPr="00725CEF" w:rsidDel="005338A2">
          <w:rPr>
            <w:i/>
            <w:iCs/>
          </w:rPr>
          <w:delText>(T ∙ B</w:delText>
        </w:r>
        <w:r w:rsidRPr="00725CEF" w:rsidDel="005338A2">
          <w:rPr>
            <w:i/>
            <w:iCs/>
            <w:vertAlign w:val="subscript"/>
          </w:rPr>
          <w:delText>MHz</w:delText>
        </w:r>
        <w:r w:rsidRPr="00725CEF" w:rsidDel="005338A2">
          <w:rPr>
            <w:i/>
            <w:iCs/>
          </w:rPr>
          <w:delText> ∙ </w:delText>
        </w:r>
        <w:r w:rsidRPr="00725CEF" w:rsidDel="005338A2">
          <w:delText>10</w:delText>
        </w:r>
        <w:r w:rsidRPr="00725CEF" w:rsidDel="005338A2">
          <w:rPr>
            <w:vertAlign w:val="superscript"/>
          </w:rPr>
          <w:delText>6</w:delText>
        </w:r>
        <w:r w:rsidRPr="00725CEF" w:rsidDel="005338A2">
          <w:rPr>
            <w:i/>
            <w:iCs/>
          </w:rPr>
          <w:delText>) +k</w:delText>
        </w:r>
        <w:r w:rsidRPr="00725CEF" w:rsidDel="005338A2">
          <w:rPr>
            <w:i/>
            <w:iCs/>
            <w:vertAlign w:val="subscript"/>
          </w:rPr>
          <w:delText>dB</w:delText>
        </w:r>
        <w:r w:rsidRPr="00725CEF" w:rsidDel="005338A2">
          <w:rPr>
            <w:i/>
            <w:iCs/>
          </w:rPr>
          <w:delText xml:space="preserve"> + M</w:delText>
        </w:r>
        <w:r w:rsidRPr="00725CEF" w:rsidDel="005338A2">
          <w:rPr>
            <w:i/>
            <w:iCs/>
            <w:vertAlign w:val="subscript"/>
          </w:rPr>
          <w:delText>ointra</w:delText>
        </w:r>
      </w:del>
    </w:p>
    <w:p w14:paraId="788AFE5A" w14:textId="77777777" w:rsidR="001B76A9" w:rsidDel="005338A2" w:rsidRDefault="001B76A9" w:rsidP="001B76A9">
      <w:pPr>
        <w:pStyle w:val="enumlev1"/>
        <w:rPr>
          <w:del w:id="227" w:author="France" w:date="2022-04-28T23:24:00Z"/>
          <w:i/>
          <w:iCs/>
        </w:rPr>
      </w:pPr>
      <w:del w:id="228" w:author="France" w:date="2022-04-28T23:24:00Z">
        <w:r w:rsidRPr="00725CEF" w:rsidDel="005338A2">
          <w:rPr>
            <w:i/>
            <w:iCs/>
          </w:rPr>
          <w:tab/>
        </w:r>
        <w:r w:rsidDel="005338A2">
          <w:rPr>
            <w:i/>
            <w:iCs/>
          </w:rPr>
          <w:delText>For each value A</w:delText>
        </w:r>
        <w:r w:rsidDel="005338A2">
          <w:rPr>
            <w:i/>
            <w:iCs/>
            <w:vertAlign w:val="subscript"/>
          </w:rPr>
          <w:delText>rain</w:delText>
        </w:r>
        <w:r w:rsidDel="005338A2">
          <w:rPr>
            <w:i/>
            <w:iCs/>
          </w:rPr>
          <w:delText xml:space="preserve"> in the precipitation fade PDF</w:delText>
        </w:r>
      </w:del>
    </w:p>
    <w:p w14:paraId="074CC29A" w14:textId="77777777" w:rsidR="001B76A9" w:rsidDel="005338A2" w:rsidRDefault="001B76A9" w:rsidP="001B76A9">
      <w:pPr>
        <w:ind w:left="720"/>
        <w:rPr>
          <w:del w:id="229" w:author="France" w:date="2022-04-28T23:24:00Z"/>
          <w:i/>
          <w:iCs/>
        </w:rPr>
      </w:pPr>
      <w:del w:id="230" w:author="France" w:date="2022-04-28T23:24:00Z">
        <w:r w:rsidDel="005338A2">
          <w:rPr>
            <w:i/>
            <w:iCs/>
          </w:rPr>
          <w:delText>{</w:delText>
        </w:r>
      </w:del>
    </w:p>
    <w:p w14:paraId="26D243D2" w14:textId="77777777" w:rsidR="001B76A9" w:rsidDel="005338A2" w:rsidRDefault="001B76A9" w:rsidP="001B76A9">
      <w:pPr>
        <w:pStyle w:val="enumlev1"/>
        <w:rPr>
          <w:del w:id="231" w:author="France" w:date="2022-04-28T23:24:00Z"/>
          <w:i/>
          <w:iCs/>
        </w:rPr>
      </w:pPr>
      <w:del w:id="232" w:author="France" w:date="2022-04-28T23:24:00Z">
        <w:r w:rsidDel="005338A2">
          <w:rPr>
            <w:i/>
            <w:iCs/>
          </w:rPr>
          <w:tab/>
          <w:delText>Calculate the faded wanted signal power using:</w:delText>
        </w:r>
      </w:del>
    </w:p>
    <w:p w14:paraId="6B8099C4" w14:textId="77777777" w:rsidR="001B76A9" w:rsidDel="005338A2" w:rsidRDefault="001B76A9" w:rsidP="001B76A9">
      <w:pPr>
        <w:pStyle w:val="Equation"/>
        <w:rPr>
          <w:del w:id="233" w:author="France" w:date="2022-04-28T23:24:00Z"/>
          <w:i/>
          <w:iCs/>
        </w:rPr>
      </w:pPr>
      <w:del w:id="234" w:author="France" w:date="2022-04-28T23:24:00Z">
        <w:r w:rsidDel="005338A2">
          <w:rPr>
            <w:iCs/>
          </w:rPr>
          <w:tab/>
        </w:r>
        <w:r w:rsidDel="005338A2">
          <w:rPr>
            <w:iCs/>
          </w:rPr>
          <w:tab/>
        </w:r>
        <w:r w:rsidDel="005338A2">
          <w:rPr>
            <w:i/>
            <w:iCs/>
          </w:rPr>
          <w:delText>C</w:delText>
        </w:r>
        <w:r w:rsidDel="005338A2">
          <w:rPr>
            <w:i/>
            <w:iCs/>
            <w:vertAlign w:val="subscript"/>
          </w:rPr>
          <w:delText>f</w:delText>
        </w:r>
        <w:r w:rsidDel="005338A2">
          <w:rPr>
            <w:i/>
            <w:iCs/>
          </w:rPr>
          <w:delText xml:space="preserve"> = C − A</w:delText>
        </w:r>
        <w:r w:rsidDel="005338A2">
          <w:rPr>
            <w:i/>
            <w:iCs/>
            <w:vertAlign w:val="subscript"/>
          </w:rPr>
          <w:delText>rain</w:delText>
        </w:r>
      </w:del>
    </w:p>
    <w:p w14:paraId="3F97E32C" w14:textId="77777777" w:rsidR="001B76A9" w:rsidDel="005338A2" w:rsidRDefault="001B76A9" w:rsidP="001B76A9">
      <w:pPr>
        <w:pStyle w:val="enumlev1"/>
        <w:rPr>
          <w:del w:id="235" w:author="France" w:date="2022-04-28T23:24:00Z"/>
          <w:i/>
          <w:iCs/>
        </w:rPr>
      </w:pPr>
      <w:del w:id="236" w:author="France" w:date="2022-04-28T23:24:00Z">
        <w:r w:rsidDel="005338A2">
          <w:rPr>
            <w:i/>
            <w:iCs/>
          </w:rPr>
          <w:tab/>
          <w:delText>Calculate the C</w:delText>
        </w:r>
        <w:r w:rsidDel="005338A2">
          <w:delText>/</w:delText>
        </w:r>
        <w:r w:rsidDel="005338A2">
          <w:rPr>
            <w:i/>
            <w:iCs/>
          </w:rPr>
          <w:delText>N using:</w:delText>
        </w:r>
      </w:del>
    </w:p>
    <w:p w14:paraId="40F2E946" w14:textId="77777777" w:rsidR="001B76A9" w:rsidDel="005338A2" w:rsidRDefault="001B76A9" w:rsidP="001B76A9">
      <w:pPr>
        <w:pStyle w:val="Equation"/>
        <w:rPr>
          <w:del w:id="237" w:author="France" w:date="2022-04-28T23:24:00Z"/>
          <w:iCs/>
        </w:rPr>
      </w:pPr>
      <w:del w:id="238" w:author="France" w:date="2022-04-28T23:24:00Z">
        <w:r w:rsidDel="005338A2">
          <w:rPr>
            <w:i/>
            <w:iCs/>
          </w:rPr>
          <w:tab/>
        </w:r>
        <w:r w:rsidDel="005338A2">
          <w:rPr>
            <w:i/>
            <w:iCs/>
          </w:rPr>
          <w:tab/>
        </w:r>
        <w:r w:rsidRPr="00ED1619" w:rsidDel="005338A2">
          <w:rPr>
            <w:i/>
            <w:iCs/>
            <w:position w:val="-24"/>
          </w:rPr>
          <w:object w:dxaOrig="1300" w:dyaOrig="620" w14:anchorId="7F13C60F">
            <v:shape id="_x0000_i1035" type="#_x0000_t75" style="width:65.5pt;height:30pt" o:ole="">
              <v:imagedata r:id="rId33" o:title=""/>
            </v:shape>
            <o:OLEObject Type="Embed" ProgID="Equation.DSMT4" ShapeID="_x0000_i1035" DrawAspect="Content" ObjectID="_1757225654" r:id="rId34"/>
          </w:object>
        </w:r>
      </w:del>
    </w:p>
    <w:p w14:paraId="41EBF78C" w14:textId="77777777" w:rsidR="001B76A9" w:rsidDel="005338A2" w:rsidRDefault="001B76A9" w:rsidP="001B76A9">
      <w:pPr>
        <w:pStyle w:val="enumlev1"/>
        <w:rPr>
          <w:del w:id="239" w:author="France" w:date="2022-04-28T23:24:00Z"/>
          <w:i/>
          <w:iCs/>
        </w:rPr>
      </w:pPr>
      <w:del w:id="240" w:author="France" w:date="2022-04-28T23:24:00Z">
        <w:r w:rsidDel="005338A2">
          <w:rPr>
            <w:i/>
            <w:iCs/>
          </w:rPr>
          <w:tab/>
          <w:delText>Update the C</w:delText>
        </w:r>
        <w:r w:rsidDel="005338A2">
          <w:delText>/</w:delText>
        </w:r>
        <w:r w:rsidDel="005338A2">
          <w:rPr>
            <w:i/>
            <w:iCs/>
          </w:rPr>
          <w:delText>N distribution with this C</w:delText>
        </w:r>
        <w:r w:rsidDel="005338A2">
          <w:rPr>
            <w:iCs/>
          </w:rPr>
          <w:delText>/</w:delText>
        </w:r>
        <w:r w:rsidDel="005338A2">
          <w:rPr>
            <w:i/>
            <w:iCs/>
          </w:rPr>
          <w:delText>N and the probability associated with this A</w:delText>
        </w:r>
        <w:r w:rsidDel="005338A2">
          <w:rPr>
            <w:i/>
            <w:iCs/>
            <w:vertAlign w:val="subscript"/>
          </w:rPr>
          <w:delText>rain</w:delText>
        </w:r>
      </w:del>
    </w:p>
    <w:p w14:paraId="14849CE4" w14:textId="77777777" w:rsidR="001B76A9" w:rsidDel="005338A2" w:rsidRDefault="001B76A9" w:rsidP="001B76A9">
      <w:pPr>
        <w:pStyle w:val="enumlev1"/>
        <w:rPr>
          <w:del w:id="241" w:author="France" w:date="2022-04-28T23:24:00Z"/>
          <w:i/>
          <w:iCs/>
        </w:rPr>
      </w:pPr>
      <w:del w:id="242" w:author="France" w:date="2022-04-28T23:24:00Z">
        <w:r w:rsidDel="005338A2">
          <w:rPr>
            <w:i/>
            <w:iCs/>
          </w:rPr>
          <w:tab/>
          <w:delText>For each value EPFD in the EPFD PDF</w:delText>
        </w:r>
      </w:del>
    </w:p>
    <w:p w14:paraId="3E8380F0" w14:textId="77777777" w:rsidR="001B76A9" w:rsidDel="005338A2" w:rsidRDefault="001B76A9" w:rsidP="001B76A9">
      <w:pPr>
        <w:ind w:left="720"/>
        <w:rPr>
          <w:del w:id="243" w:author="France" w:date="2022-04-28T23:24:00Z"/>
          <w:i/>
          <w:iCs/>
        </w:rPr>
      </w:pPr>
      <w:del w:id="244" w:author="France" w:date="2022-04-28T23:24:00Z">
        <w:r w:rsidDel="005338A2">
          <w:rPr>
            <w:i/>
            <w:iCs/>
          </w:rPr>
          <w:tab/>
          <w:delText>{</w:delText>
        </w:r>
      </w:del>
    </w:p>
    <w:p w14:paraId="55F6542C" w14:textId="77777777" w:rsidR="001B76A9" w:rsidDel="005338A2" w:rsidRDefault="001B76A9" w:rsidP="001B76A9">
      <w:pPr>
        <w:pStyle w:val="enumlev2"/>
        <w:rPr>
          <w:del w:id="245" w:author="France" w:date="2022-04-28T23:24:00Z"/>
          <w:i/>
          <w:iCs/>
        </w:rPr>
      </w:pPr>
      <w:del w:id="246" w:author="France" w:date="2022-04-28T23:24:00Z">
        <w:r w:rsidDel="005338A2">
          <w:rPr>
            <w:i/>
            <w:iCs/>
          </w:rPr>
          <w:tab/>
          <w:delText>Calculate the interference from the EPFD taking into account the precipitation fading using:</w:delText>
        </w:r>
      </w:del>
    </w:p>
    <w:p w14:paraId="660805C8" w14:textId="77777777" w:rsidR="001B76A9" w:rsidDel="005338A2" w:rsidRDefault="001B76A9" w:rsidP="001B76A9">
      <w:pPr>
        <w:pStyle w:val="Equation"/>
        <w:rPr>
          <w:del w:id="247" w:author="France" w:date="2022-04-28T23:24:00Z"/>
          <w:iCs/>
        </w:rPr>
      </w:pPr>
      <w:del w:id="248" w:author="France" w:date="2022-04-28T23:24:00Z">
        <w:r w:rsidDel="005338A2">
          <w:rPr>
            <w:i/>
          </w:rPr>
          <w:tab/>
        </w:r>
        <w:r w:rsidDel="005338A2">
          <w:rPr>
            <w:i/>
          </w:rPr>
          <w:tab/>
        </w:r>
        <w:r w:rsidDel="005338A2">
          <w:rPr>
            <w:i/>
            <w:position w:val="-16"/>
          </w:rPr>
          <w:object w:dxaOrig="3165" w:dyaOrig="435" w14:anchorId="34A22124">
            <v:shape id="_x0000_i1036" type="#_x0000_t75" style="width:159.5pt;height:24pt" o:ole="">
              <v:imagedata r:id="rId35" o:title=""/>
            </v:shape>
            <o:OLEObject Type="Embed" ProgID="Equation.DSMT4" ShapeID="_x0000_i1036" DrawAspect="Content" ObjectID="_1757225655" r:id="rId36"/>
          </w:object>
        </w:r>
      </w:del>
    </w:p>
    <w:p w14:paraId="5CD2B5C7" w14:textId="77777777" w:rsidR="001B76A9" w:rsidDel="005338A2" w:rsidRDefault="001B76A9" w:rsidP="001B76A9">
      <w:pPr>
        <w:pStyle w:val="enumlev2"/>
        <w:rPr>
          <w:del w:id="249" w:author="France" w:date="2022-04-28T23:24:00Z"/>
          <w:i/>
          <w:iCs/>
        </w:rPr>
      </w:pPr>
      <w:del w:id="250" w:author="France" w:date="2022-04-28T23:24:00Z">
        <w:r w:rsidDel="005338A2">
          <w:tab/>
        </w:r>
        <w:r w:rsidDel="005338A2">
          <w:rPr>
            <w:i/>
            <w:iCs/>
          </w:rPr>
          <w:delText>Calculate the noise plus interference using:</w:delText>
        </w:r>
      </w:del>
    </w:p>
    <w:p w14:paraId="1A947141" w14:textId="77777777" w:rsidR="001B76A9" w:rsidDel="005338A2" w:rsidRDefault="001B76A9" w:rsidP="001B76A9">
      <w:pPr>
        <w:pStyle w:val="Equation"/>
        <w:rPr>
          <w:del w:id="251" w:author="France" w:date="2022-04-28T23:24:00Z"/>
          <w:iCs/>
        </w:rPr>
      </w:pPr>
      <w:del w:id="252" w:author="France" w:date="2022-04-28T23:24:00Z">
        <w:r w:rsidDel="005338A2">
          <w:rPr>
            <w:i/>
          </w:rPr>
          <w:tab/>
        </w:r>
        <w:r w:rsidDel="005338A2">
          <w:rPr>
            <w:i/>
          </w:rPr>
          <w:tab/>
        </w:r>
        <w:r w:rsidRPr="00E850A5" w:rsidDel="005338A2">
          <w:rPr>
            <w:i/>
            <w:position w:val="-20"/>
          </w:rPr>
          <w:object w:dxaOrig="3420" w:dyaOrig="520" w14:anchorId="4ADE26F0">
            <v:shape id="_x0000_i1037" type="#_x0000_t75" style="width:166.5pt;height:24pt" o:ole="">
              <v:imagedata r:id="rId37" o:title=""/>
            </v:shape>
            <o:OLEObject Type="Embed" ProgID="Equation.DSMT4" ShapeID="_x0000_i1037" DrawAspect="Content" ObjectID="_1757225656" r:id="rId38"/>
          </w:object>
        </w:r>
      </w:del>
    </w:p>
    <w:p w14:paraId="4BC99BE9" w14:textId="77777777" w:rsidR="001B76A9" w:rsidDel="005338A2" w:rsidRDefault="001B76A9" w:rsidP="001B76A9">
      <w:pPr>
        <w:pStyle w:val="enumlev2"/>
        <w:rPr>
          <w:del w:id="253" w:author="France" w:date="2022-04-28T23:24:00Z"/>
        </w:rPr>
      </w:pPr>
      <w:del w:id="254" w:author="France" w:date="2022-04-28T23:24:00Z">
        <w:r w:rsidDel="005338A2">
          <w:tab/>
        </w:r>
        <w:r w:rsidDel="005338A2">
          <w:rPr>
            <w:i/>
            <w:iCs/>
          </w:rPr>
          <w:delText>Calculate the C</w:delText>
        </w:r>
        <w:r w:rsidDel="005338A2">
          <w:rPr>
            <w:iCs/>
          </w:rPr>
          <w:delText>/</w:delText>
        </w:r>
        <w:r w:rsidDel="005338A2">
          <w:rPr>
            <w:i/>
            <w:iCs/>
          </w:rPr>
          <w:delText>(N+I) using</w:delText>
        </w:r>
        <w:r w:rsidDel="005338A2">
          <w:delText>:</w:delText>
        </w:r>
      </w:del>
    </w:p>
    <w:p w14:paraId="106F168F" w14:textId="77777777" w:rsidR="001B76A9" w:rsidDel="005338A2" w:rsidRDefault="001B76A9" w:rsidP="001B76A9">
      <w:pPr>
        <w:pStyle w:val="Equation"/>
        <w:rPr>
          <w:del w:id="255" w:author="France" w:date="2022-04-28T23:24:00Z"/>
          <w:iCs/>
        </w:rPr>
      </w:pPr>
      <w:del w:id="256" w:author="France" w:date="2022-04-28T23:24:00Z">
        <w:r w:rsidDel="005338A2">
          <w:rPr>
            <w:iCs/>
          </w:rPr>
          <w:tab/>
        </w:r>
        <w:r w:rsidDel="005338A2">
          <w:rPr>
            <w:iCs/>
          </w:rPr>
          <w:tab/>
        </w:r>
        <w:r w:rsidRPr="00ED1619" w:rsidDel="005338A2">
          <w:rPr>
            <w:iCs/>
            <w:position w:val="-24"/>
          </w:rPr>
          <w:object w:dxaOrig="2240" w:dyaOrig="620" w14:anchorId="47889C41">
            <v:shape id="_x0000_i1038" type="#_x0000_t75" style="width:114pt;height:30pt" o:ole="">
              <v:imagedata r:id="rId39" o:title=""/>
            </v:shape>
            <o:OLEObject Type="Embed" ProgID="Equation.DSMT4" ShapeID="_x0000_i1038" DrawAspect="Content" ObjectID="_1757225657" r:id="rId40"/>
          </w:object>
        </w:r>
      </w:del>
    </w:p>
    <w:p w14:paraId="10C1286B" w14:textId="77777777" w:rsidR="001B76A9" w:rsidDel="005338A2" w:rsidRDefault="001B76A9" w:rsidP="001B76A9">
      <w:pPr>
        <w:pStyle w:val="enumlev2"/>
        <w:rPr>
          <w:del w:id="257" w:author="France" w:date="2022-04-28T23:24:00Z"/>
          <w:i/>
          <w:iCs/>
        </w:rPr>
      </w:pPr>
      <w:del w:id="258" w:author="France" w:date="2022-04-28T23:24:00Z">
        <w:r w:rsidDel="005338A2">
          <w:tab/>
        </w:r>
        <w:r w:rsidDel="005338A2">
          <w:rPr>
            <w:i/>
            <w:iCs/>
          </w:rPr>
          <w:delText>Identify the relevant C</w:delText>
        </w:r>
        <w:r w:rsidDel="005338A2">
          <w:rPr>
            <w:iCs/>
          </w:rPr>
          <w:delText>/</w:delText>
        </w:r>
        <w:r w:rsidDel="005338A2">
          <w:rPr>
            <w:i/>
            <w:iCs/>
          </w:rPr>
          <w:delText>(N+I) bin for this C</w:delText>
        </w:r>
        <w:r w:rsidDel="005338A2">
          <w:rPr>
            <w:iCs/>
          </w:rPr>
          <w:delText>/</w:delText>
        </w:r>
        <w:r w:rsidDel="005338A2">
          <w:rPr>
            <w:i/>
            <w:iCs/>
          </w:rPr>
          <w:delText>(N+I) value</w:delText>
        </w:r>
      </w:del>
    </w:p>
    <w:p w14:paraId="5D385AC0" w14:textId="77777777" w:rsidR="001B76A9" w:rsidDel="005338A2" w:rsidRDefault="001B76A9" w:rsidP="001B76A9">
      <w:pPr>
        <w:pStyle w:val="enumlev2"/>
        <w:rPr>
          <w:del w:id="259" w:author="France" w:date="2022-04-28T23:24:00Z"/>
          <w:i/>
          <w:iCs/>
        </w:rPr>
      </w:pPr>
      <w:del w:id="260" w:author="France" w:date="2022-04-28T23:24:00Z">
        <w:r w:rsidDel="005338A2">
          <w:rPr>
            <w:i/>
            <w:iCs/>
          </w:rPr>
          <w:tab/>
          <w:delText>Increment this bin’s probability with the product of the probabilities of this precipitation fade and EPFD</w:delText>
        </w:r>
      </w:del>
    </w:p>
    <w:p w14:paraId="55FE5556" w14:textId="77777777" w:rsidR="001B76A9" w:rsidDel="005338A2" w:rsidRDefault="001B76A9" w:rsidP="001B76A9">
      <w:pPr>
        <w:ind w:left="720"/>
        <w:rPr>
          <w:del w:id="261" w:author="France" w:date="2022-04-28T23:24:00Z"/>
          <w:i/>
          <w:iCs/>
        </w:rPr>
      </w:pPr>
      <w:del w:id="262" w:author="France" w:date="2022-04-28T23:24:00Z">
        <w:r w:rsidDel="005338A2">
          <w:rPr>
            <w:i/>
            <w:iCs/>
          </w:rPr>
          <w:tab/>
          <w:delText>}</w:delText>
        </w:r>
      </w:del>
    </w:p>
    <w:p w14:paraId="191C9910" w14:textId="77777777" w:rsidR="001B76A9" w:rsidDel="005338A2" w:rsidRDefault="001B76A9" w:rsidP="001B76A9">
      <w:pPr>
        <w:ind w:left="720"/>
        <w:rPr>
          <w:del w:id="263" w:author="France" w:date="2022-04-28T23:24:00Z"/>
          <w:i/>
          <w:iCs/>
        </w:rPr>
      </w:pPr>
      <w:del w:id="264" w:author="France" w:date="2022-04-28T23:24:00Z">
        <w:r w:rsidDel="005338A2">
          <w:rPr>
            <w:i/>
            <w:iCs/>
          </w:rPr>
          <w:delText>}</w:delText>
        </w:r>
      </w:del>
    </w:p>
    <w:p w14:paraId="7928C5F6" w14:textId="77777777" w:rsidR="001B76A9" w:rsidRPr="00E871DC" w:rsidDel="005338A2" w:rsidRDefault="001B76A9" w:rsidP="001B76A9">
      <w:pPr>
        <w:pStyle w:val="Headingb"/>
        <w:rPr>
          <w:del w:id="265" w:author="France" w:date="2022-04-28T23:24:00Z"/>
          <w:lang w:val="en-US"/>
        </w:rPr>
      </w:pPr>
      <w:del w:id="266" w:author="France" w:date="2022-04-28T23:24:00Z">
        <w:r w:rsidRPr="00E871DC" w:rsidDel="005338A2">
          <w:rPr>
            <w:lang w:val="en-US"/>
          </w:rPr>
          <w:delText xml:space="preserve">Step 4: Use of </w:delText>
        </w:r>
        <w:r w:rsidRPr="00E871DC" w:rsidDel="005338A2">
          <w:rPr>
            <w:i/>
            <w:iCs/>
            <w:lang w:val="en-US"/>
          </w:rPr>
          <w:delText>C</w:delText>
        </w:r>
        <w:r w:rsidRPr="00E871DC" w:rsidDel="005338A2">
          <w:rPr>
            <w:lang w:val="en-US"/>
          </w:rPr>
          <w:delText>/</w:delText>
        </w:r>
        <w:r w:rsidRPr="00E871DC" w:rsidDel="005338A2">
          <w:rPr>
            <w:i/>
            <w:iCs/>
            <w:lang w:val="en-US"/>
          </w:rPr>
          <w:delText>N</w:delText>
        </w:r>
        <w:r w:rsidRPr="00E871DC" w:rsidDel="005338A2">
          <w:rPr>
            <w:lang w:val="en-US"/>
          </w:rPr>
          <w:delText xml:space="preserve"> and </w:delText>
        </w:r>
        <w:r w:rsidRPr="00E871DC" w:rsidDel="005338A2">
          <w:rPr>
            <w:i/>
            <w:iCs/>
            <w:lang w:val="en-US"/>
          </w:rPr>
          <w:delText>C</w:delText>
        </w:r>
        <w:r w:rsidRPr="00E871DC" w:rsidDel="005338A2">
          <w:rPr>
            <w:lang w:val="en-US"/>
          </w:rPr>
          <w:delText>/(</w:delText>
        </w:r>
        <w:r w:rsidRPr="00E871DC" w:rsidDel="005338A2">
          <w:rPr>
            <w:i/>
            <w:iCs/>
            <w:lang w:val="en-US"/>
          </w:rPr>
          <w:delText>N</w:delText>
        </w:r>
        <w:r w:rsidRPr="00E871DC" w:rsidDel="005338A2">
          <w:rPr>
            <w:lang w:val="en-US"/>
          </w:rPr>
          <w:delText>+</w:delText>
        </w:r>
        <w:r w:rsidRPr="00E871DC" w:rsidDel="005338A2">
          <w:rPr>
            <w:i/>
            <w:iCs/>
            <w:lang w:val="en-US"/>
          </w:rPr>
          <w:delText>I</w:delText>
        </w:r>
        <w:r w:rsidRPr="00E871DC" w:rsidDel="005338A2">
          <w:rPr>
            <w:lang w:val="en-US"/>
          </w:rPr>
          <w:delText>) distributions with the criteria in No. 22.5L</w:delText>
        </w:r>
      </w:del>
    </w:p>
    <w:p w14:paraId="2C3F75B0" w14:textId="77777777" w:rsidR="001B76A9" w:rsidDel="005338A2" w:rsidRDefault="001B76A9" w:rsidP="001B76A9">
      <w:pPr>
        <w:rPr>
          <w:del w:id="267" w:author="France" w:date="2022-04-28T23:24:00Z"/>
        </w:rPr>
      </w:pPr>
      <w:del w:id="268" w:author="France" w:date="2022-04-28T23:24:00Z">
        <w:r w:rsidDel="005338A2">
          <w:lastRenderedPageBreak/>
          <w:delText xml:space="preserve">The </w:delText>
        </w:r>
        <w:r w:rsidDel="005338A2">
          <w:rPr>
            <w:i/>
            <w:iCs/>
          </w:rPr>
          <w:delText>C</w:delText>
        </w:r>
        <w:r w:rsidDel="005338A2">
          <w:delText>/</w:delText>
        </w:r>
        <w:r w:rsidDel="005338A2">
          <w:rPr>
            <w:i/>
            <w:iCs/>
          </w:rPr>
          <w:delText>N</w:delText>
        </w:r>
        <w:r w:rsidDel="005338A2">
          <w:delText xml:space="preserve"> and </w:delText>
        </w:r>
        <w:r w:rsidDel="005338A2">
          <w:rPr>
            <w:i/>
            <w:iCs/>
          </w:rPr>
          <w:delText>C</w:delText>
        </w:r>
        <w:r w:rsidDel="005338A2">
          <w:rPr>
            <w:iCs/>
          </w:rPr>
          <w:delText>/</w:delText>
        </w:r>
        <w:r w:rsidDel="005338A2">
          <w:delText>(</w:delText>
        </w:r>
        <w:r w:rsidDel="005338A2">
          <w:rPr>
            <w:i/>
            <w:iCs/>
          </w:rPr>
          <w:delText>N+I</w:delText>
        </w:r>
        <w:r w:rsidDel="005338A2">
          <w:delText>)</w:delText>
        </w:r>
        <w:r w:rsidDel="005338A2">
          <w:rPr>
            <w:i/>
            <w:iCs/>
          </w:rPr>
          <w:delText xml:space="preserve"> </w:delText>
        </w:r>
        <w:r w:rsidDel="005338A2">
          <w:delText>distributions should then be used to check against the availability and spectral efficiency criteria in No. </w:delText>
        </w:r>
        <w:r w:rsidDel="005338A2">
          <w:rPr>
            <w:b/>
          </w:rPr>
          <w:delText>22.5L</w:delText>
        </w:r>
        <w:r w:rsidDel="005338A2">
          <w:delText xml:space="preserve"> as follows:</w:delText>
        </w:r>
      </w:del>
    </w:p>
    <w:p w14:paraId="1992BC94" w14:textId="77777777" w:rsidR="001B76A9" w:rsidDel="005338A2" w:rsidRDefault="001B76A9" w:rsidP="001B76A9">
      <w:pPr>
        <w:pStyle w:val="Headingi"/>
        <w:rPr>
          <w:del w:id="269" w:author="France" w:date="2022-04-28T23:24:00Z"/>
        </w:rPr>
      </w:pPr>
      <w:del w:id="270" w:author="France" w:date="2022-04-28T23:24:00Z">
        <w:r w:rsidDel="005338A2">
          <w:delText>Step 4A: Check on unavailability increase</w:delText>
        </w:r>
      </w:del>
    </w:p>
    <w:p w14:paraId="2D5932DD" w14:textId="77777777" w:rsidR="001B76A9" w:rsidDel="005338A2" w:rsidRDefault="001B76A9" w:rsidP="001B76A9">
      <w:pPr>
        <w:rPr>
          <w:del w:id="271" w:author="France" w:date="2022-04-28T23:24:00Z"/>
        </w:rPr>
      </w:pPr>
      <w:del w:id="272" w:author="France" w:date="2022-04-28T23:24:00Z">
        <w:r w:rsidDel="005338A2">
          <w:delText xml:space="preserve">Using the selected threshold </w:delText>
        </w:r>
        <w:r w:rsidDel="005338A2">
          <w:rPr>
            <w:position w:val="-30"/>
          </w:rPr>
          <w:object w:dxaOrig="720" w:dyaOrig="570" w14:anchorId="5EDF4600">
            <v:shape id="_x0000_i1039" type="#_x0000_t75" style="width:38.5pt;height:29pt" o:ole="">
              <v:imagedata r:id="rId41" o:title=""/>
            </v:shape>
            <o:OLEObject Type="Embed" ProgID="Equation.DSMT4" ShapeID="_x0000_i1039" DrawAspect="Content" ObjectID="_1757225658" r:id="rId42"/>
          </w:object>
        </w:r>
        <w:r w:rsidDel="005338A2">
          <w:delText>for the generic GSO reference link, determine the following:</w:delText>
        </w:r>
      </w:del>
    </w:p>
    <w:p w14:paraId="52010B7F" w14:textId="77777777" w:rsidR="001B76A9" w:rsidDel="005338A2" w:rsidRDefault="001B76A9" w:rsidP="001B76A9">
      <w:pPr>
        <w:pStyle w:val="Equationlegend"/>
        <w:rPr>
          <w:del w:id="273" w:author="France" w:date="2022-04-28T23:24:00Z"/>
        </w:rPr>
      </w:pPr>
      <w:del w:id="274" w:author="France" w:date="2022-04-28T23:24:00Z">
        <w:r w:rsidDel="005338A2">
          <w:tab/>
        </w:r>
        <w:r w:rsidDel="005338A2">
          <w:tab/>
        </w:r>
        <w:r w:rsidDel="005338A2">
          <w:rPr>
            <w:i/>
            <w:iCs/>
          </w:rPr>
          <w:delText>U</w:delText>
        </w:r>
        <w:r w:rsidDel="005338A2">
          <w:rPr>
            <w:i/>
            <w:iCs/>
            <w:vertAlign w:val="subscript"/>
          </w:rPr>
          <w:delText>R</w:delText>
        </w:r>
        <w:r w:rsidDel="005338A2">
          <w:delText xml:space="preserve"> = Sum of the probabilities from all bins for which </w:delText>
        </w:r>
        <w:r w:rsidDel="005338A2">
          <w:rPr>
            <w:i/>
            <w:iCs/>
          </w:rPr>
          <w:delText>C</w:delText>
        </w:r>
        <w:r w:rsidDel="005338A2">
          <w:delText>/</w:delText>
        </w:r>
        <w:r w:rsidDel="005338A2">
          <w:rPr>
            <w:i/>
            <w:iCs/>
          </w:rPr>
          <w:delText>N</w:delText>
        </w:r>
        <w:r w:rsidDel="005338A2">
          <w:delText xml:space="preserve"> &lt; </w:delText>
        </w:r>
        <w:r w:rsidDel="005338A2">
          <w:rPr>
            <w:position w:val="-30"/>
          </w:rPr>
          <w:object w:dxaOrig="720" w:dyaOrig="570" w14:anchorId="368D466B">
            <v:shape id="_x0000_i1040" type="#_x0000_t75" style="width:38.5pt;height:29pt" o:ole="">
              <v:imagedata r:id="rId41" o:title=""/>
            </v:shape>
            <o:OLEObject Type="Embed" ProgID="Equation.DSMT4" ShapeID="_x0000_i1040" DrawAspect="Content" ObjectID="_1757225659" r:id="rId43"/>
          </w:object>
        </w:r>
        <w:r w:rsidDel="005338A2">
          <w:delText xml:space="preserve"> </w:delText>
        </w:r>
      </w:del>
    </w:p>
    <w:p w14:paraId="0D22DE5B" w14:textId="77777777" w:rsidR="001B76A9" w:rsidDel="005338A2" w:rsidRDefault="001B76A9" w:rsidP="001B76A9">
      <w:pPr>
        <w:pStyle w:val="Equationlegend"/>
        <w:rPr>
          <w:del w:id="275" w:author="France" w:date="2022-04-28T23:24:00Z"/>
        </w:rPr>
      </w:pPr>
      <w:del w:id="276" w:author="France" w:date="2022-04-28T23:24:00Z">
        <w:r w:rsidDel="005338A2">
          <w:tab/>
        </w:r>
        <w:r w:rsidDel="005338A2">
          <w:tab/>
        </w:r>
        <w:r w:rsidDel="005338A2">
          <w:rPr>
            <w:i/>
            <w:iCs/>
          </w:rPr>
          <w:delText>U</w:delText>
        </w:r>
        <w:r w:rsidDel="005338A2">
          <w:rPr>
            <w:i/>
            <w:iCs/>
            <w:vertAlign w:val="subscript"/>
          </w:rPr>
          <w:delText>RI</w:delText>
        </w:r>
        <w:r w:rsidDel="005338A2">
          <w:delText xml:space="preserve"> = Sum of the probabilities from all bins for which </w:delText>
        </w:r>
        <w:r w:rsidDel="005338A2">
          <w:rPr>
            <w:i/>
            <w:iCs/>
          </w:rPr>
          <w:delText>C</w:delText>
        </w:r>
        <w:r w:rsidDel="005338A2">
          <w:delText>/(</w:delText>
        </w:r>
        <w:r w:rsidDel="005338A2">
          <w:rPr>
            <w:i/>
            <w:iCs/>
          </w:rPr>
          <w:delText>N</w:delText>
        </w:r>
        <w:r w:rsidDel="005338A2">
          <w:delText>+</w:delText>
        </w:r>
        <w:r w:rsidDel="005338A2">
          <w:rPr>
            <w:i/>
            <w:iCs/>
          </w:rPr>
          <w:delText>I</w:delText>
        </w:r>
        <w:r w:rsidDel="005338A2">
          <w:delText xml:space="preserve">) &lt; </w:delText>
        </w:r>
        <w:r w:rsidDel="005338A2">
          <w:rPr>
            <w:position w:val="-30"/>
          </w:rPr>
          <w:object w:dxaOrig="720" w:dyaOrig="570" w14:anchorId="64D3373C">
            <v:shape id="_x0000_i1041" type="#_x0000_t75" style="width:38.5pt;height:29pt" o:ole="">
              <v:imagedata r:id="rId41" o:title=""/>
            </v:shape>
            <o:OLEObject Type="Embed" ProgID="Equation.DSMT4" ShapeID="_x0000_i1041" DrawAspect="Content" ObjectID="_1757225660" r:id="rId44"/>
          </w:object>
        </w:r>
      </w:del>
    </w:p>
    <w:p w14:paraId="0DB90D06" w14:textId="77777777" w:rsidR="001B76A9" w:rsidDel="005338A2" w:rsidRDefault="001B76A9" w:rsidP="001B76A9">
      <w:pPr>
        <w:rPr>
          <w:del w:id="277" w:author="France" w:date="2022-04-28T23:24:00Z"/>
        </w:rPr>
      </w:pPr>
      <w:del w:id="278" w:author="France" w:date="2022-04-28T23:24:00Z">
        <w:r w:rsidDel="005338A2">
          <w:delText>Then the condition to be verified for compliance is:</w:delText>
        </w:r>
      </w:del>
    </w:p>
    <w:p w14:paraId="0F3548FE" w14:textId="77777777" w:rsidR="001B76A9" w:rsidDel="005338A2" w:rsidRDefault="001B76A9" w:rsidP="001B76A9">
      <w:pPr>
        <w:pStyle w:val="Equation"/>
        <w:rPr>
          <w:del w:id="279" w:author="France" w:date="2022-04-28T23:24:00Z"/>
        </w:rPr>
      </w:pPr>
      <w:del w:id="280" w:author="France" w:date="2022-04-28T23:24:00Z">
        <w:r w:rsidDel="005338A2">
          <w:tab/>
        </w:r>
        <w:r w:rsidDel="005338A2">
          <w:tab/>
        </w:r>
        <w:r w:rsidDel="005338A2">
          <w:rPr>
            <w:i/>
          </w:rPr>
          <w:delText>U</w:delText>
        </w:r>
        <w:r w:rsidDel="005338A2">
          <w:rPr>
            <w:i/>
            <w:vertAlign w:val="subscript"/>
          </w:rPr>
          <w:delText>RI</w:delText>
        </w:r>
        <w:r w:rsidDel="005338A2">
          <w:rPr>
            <w:i/>
          </w:rPr>
          <w:delText xml:space="preserve"> ≤ </w:delText>
        </w:r>
        <w:r w:rsidDel="005338A2">
          <w:rPr>
            <w:iCs/>
          </w:rPr>
          <w:delText xml:space="preserve">1.03 × </w:delText>
        </w:r>
        <w:r w:rsidDel="005338A2">
          <w:rPr>
            <w:i/>
          </w:rPr>
          <w:delText>U</w:delText>
        </w:r>
        <w:r w:rsidDel="005338A2">
          <w:rPr>
            <w:i/>
            <w:vertAlign w:val="subscript"/>
          </w:rPr>
          <w:delText>R</w:delText>
        </w:r>
      </w:del>
    </w:p>
    <w:p w14:paraId="0A3DF964" w14:textId="77777777" w:rsidR="001B76A9" w:rsidDel="005338A2" w:rsidRDefault="001B76A9" w:rsidP="001B76A9">
      <w:pPr>
        <w:pStyle w:val="Headingi"/>
        <w:rPr>
          <w:del w:id="281" w:author="France" w:date="2022-04-28T23:24:00Z"/>
        </w:rPr>
      </w:pPr>
      <w:del w:id="282" w:author="France" w:date="2022-04-28T23:24:00Z">
        <w:r w:rsidDel="005338A2">
          <w:delText>Step 4B: Check on the time-weighted average spectral efficiency decrease</w:delText>
        </w:r>
      </w:del>
    </w:p>
    <w:p w14:paraId="06951EE3" w14:textId="77777777" w:rsidR="001B76A9" w:rsidDel="005338A2" w:rsidRDefault="001B76A9" w:rsidP="001B76A9">
      <w:pPr>
        <w:keepNext/>
        <w:rPr>
          <w:del w:id="283" w:author="France" w:date="2022-04-28T23:24:00Z"/>
        </w:rPr>
      </w:pPr>
      <w:del w:id="284" w:author="France" w:date="2022-04-28T23:24:00Z">
        <w:r w:rsidDel="005338A2">
          <w:delText xml:space="preserve">Determine the long-term time-weighted average spectral efficiency, </w:delText>
        </w:r>
        <w:r w:rsidDel="005338A2">
          <w:rPr>
            <w:i/>
            <w:iCs/>
          </w:rPr>
          <w:delText>SE</w:delText>
        </w:r>
        <w:r w:rsidDel="005338A2">
          <w:rPr>
            <w:i/>
            <w:iCs/>
            <w:vertAlign w:val="subscript"/>
          </w:rPr>
          <w:delText>R</w:delText>
        </w:r>
        <w:r w:rsidDel="005338A2">
          <w:delText>, assuming precipitation only by:</w:delText>
        </w:r>
      </w:del>
    </w:p>
    <w:p w14:paraId="21CEAEBA" w14:textId="77777777" w:rsidR="001B76A9" w:rsidDel="005338A2" w:rsidRDefault="001B76A9" w:rsidP="001B76A9">
      <w:pPr>
        <w:pStyle w:val="Equationlegend"/>
        <w:rPr>
          <w:del w:id="285" w:author="France" w:date="2022-04-28T23:24:00Z"/>
          <w:i/>
          <w:iCs/>
        </w:rPr>
      </w:pPr>
      <w:del w:id="286" w:author="France" w:date="2022-04-28T23:24:00Z">
        <w:r w:rsidDel="005338A2">
          <w:tab/>
        </w:r>
        <w:r w:rsidDel="005338A2">
          <w:rPr>
            <w:i/>
            <w:iCs/>
          </w:rPr>
          <w:tab/>
          <w:delText>Set SE</w:delText>
        </w:r>
        <w:r w:rsidDel="005338A2">
          <w:rPr>
            <w:i/>
            <w:iCs/>
            <w:vertAlign w:val="subscript"/>
          </w:rPr>
          <w:delText>R</w:delText>
        </w:r>
        <w:r w:rsidDel="005338A2">
          <w:rPr>
            <w:i/>
            <w:iCs/>
          </w:rPr>
          <w:delText xml:space="preserve"> = 0</w:delText>
        </w:r>
      </w:del>
    </w:p>
    <w:p w14:paraId="1111DB42" w14:textId="77777777" w:rsidR="001B76A9" w:rsidDel="005338A2" w:rsidRDefault="001B76A9" w:rsidP="001B76A9">
      <w:pPr>
        <w:pStyle w:val="Equationlegend"/>
        <w:rPr>
          <w:del w:id="287" w:author="France" w:date="2022-04-28T23:24:00Z"/>
          <w:i/>
          <w:iCs/>
        </w:rPr>
      </w:pPr>
      <w:del w:id="288" w:author="France" w:date="2022-04-28T23:24:00Z">
        <w:r w:rsidDel="005338A2">
          <w:rPr>
            <w:i/>
            <w:iCs/>
          </w:rPr>
          <w:tab/>
        </w:r>
        <w:r w:rsidDel="005338A2">
          <w:rPr>
            <w:i/>
            <w:iCs/>
          </w:rPr>
          <w:tab/>
          <w:delText>For all bins in the C</w:delText>
        </w:r>
        <w:r w:rsidDel="005338A2">
          <w:delText>/</w:delText>
        </w:r>
        <w:r w:rsidDel="005338A2">
          <w:rPr>
            <w:i/>
            <w:iCs/>
          </w:rPr>
          <w:delText xml:space="preserve">N PDF above the threshold </w:delText>
        </w:r>
        <w:r w:rsidDel="005338A2">
          <w:rPr>
            <w:position w:val="-30"/>
          </w:rPr>
          <w:object w:dxaOrig="720" w:dyaOrig="570" w14:anchorId="15FAD3C3">
            <v:shape id="_x0000_i1042" type="#_x0000_t75" style="width:38.5pt;height:29pt" o:ole="">
              <v:imagedata r:id="rId41" o:title=""/>
            </v:shape>
            <o:OLEObject Type="Embed" ProgID="Equation.DSMT4" ShapeID="_x0000_i1042" DrawAspect="Content" ObjectID="_1757225661" r:id="rId45"/>
          </w:object>
        </w:r>
      </w:del>
    </w:p>
    <w:p w14:paraId="7515239A" w14:textId="77777777" w:rsidR="001B76A9" w:rsidDel="005338A2" w:rsidRDefault="001B76A9" w:rsidP="001B76A9">
      <w:pPr>
        <w:rPr>
          <w:del w:id="289" w:author="France" w:date="2022-04-28T23:24:00Z"/>
          <w:i/>
          <w:iCs/>
        </w:rPr>
      </w:pPr>
      <w:del w:id="290" w:author="France" w:date="2022-04-28T23:24:00Z">
        <w:r w:rsidDel="005338A2">
          <w:rPr>
            <w:i/>
            <w:iCs/>
          </w:rPr>
          <w:tab/>
          <w:delText>{</w:delText>
        </w:r>
      </w:del>
    </w:p>
    <w:p w14:paraId="4703C6BA" w14:textId="77777777" w:rsidR="001B76A9" w:rsidDel="005338A2" w:rsidRDefault="001B76A9" w:rsidP="001B76A9">
      <w:pPr>
        <w:ind w:left="1890"/>
        <w:rPr>
          <w:del w:id="291" w:author="France" w:date="2022-04-28T23:24:00Z"/>
          <w:i/>
          <w:iCs/>
        </w:rPr>
      </w:pPr>
      <w:del w:id="292" w:author="France" w:date="2022-04-28T23:24:00Z">
        <w:r w:rsidDel="005338A2">
          <w:rPr>
            <w:i/>
            <w:iCs/>
          </w:rPr>
          <w:delText>Equation 3 of Recommendation ITU</w:delText>
        </w:r>
        <w:r w:rsidDel="005338A2">
          <w:rPr>
            <w:i/>
            <w:iCs/>
          </w:rPr>
          <w:noBreakHyphen/>
          <w:delText>R S.2131-0 should be used to convert the C</w:delText>
        </w:r>
        <w:r w:rsidDel="005338A2">
          <w:delText>/</w:delText>
        </w:r>
        <w:r w:rsidDel="005338A2">
          <w:rPr>
            <w:i/>
            <w:iCs/>
          </w:rPr>
          <w:delText>N to a spectral efficiency</w:delText>
        </w:r>
      </w:del>
    </w:p>
    <w:p w14:paraId="76EBAA1B" w14:textId="77777777" w:rsidR="001B76A9" w:rsidDel="005338A2" w:rsidRDefault="001B76A9" w:rsidP="001B76A9">
      <w:pPr>
        <w:ind w:left="1890"/>
        <w:rPr>
          <w:del w:id="293" w:author="France" w:date="2022-04-28T23:24:00Z"/>
          <w:i/>
          <w:iCs/>
        </w:rPr>
      </w:pPr>
      <w:del w:id="294" w:author="France" w:date="2022-04-28T23:24:00Z">
        <w:r w:rsidDel="005338A2">
          <w:rPr>
            <w:i/>
            <w:iCs/>
          </w:rPr>
          <w:delText>Increment SE</w:delText>
        </w:r>
        <w:r w:rsidDel="005338A2">
          <w:rPr>
            <w:i/>
            <w:iCs/>
            <w:vertAlign w:val="subscript"/>
          </w:rPr>
          <w:delText>R</w:delText>
        </w:r>
        <w:r w:rsidDel="005338A2">
          <w:rPr>
            <w:i/>
            <w:iCs/>
          </w:rPr>
          <w:delText xml:space="preserve"> by the spectral efficiency multiplied by the probability associated with this C</w:delText>
        </w:r>
        <w:r w:rsidDel="005338A2">
          <w:rPr>
            <w:iCs/>
          </w:rPr>
          <w:delText>/</w:delText>
        </w:r>
        <w:r w:rsidDel="005338A2">
          <w:rPr>
            <w:i/>
            <w:iCs/>
          </w:rPr>
          <w:delText>N</w:delText>
        </w:r>
      </w:del>
    </w:p>
    <w:p w14:paraId="49E9B429" w14:textId="77777777" w:rsidR="001B76A9" w:rsidDel="005338A2" w:rsidRDefault="001B76A9" w:rsidP="001B76A9">
      <w:pPr>
        <w:rPr>
          <w:del w:id="295" w:author="France" w:date="2022-04-28T23:24:00Z"/>
          <w:i/>
          <w:iCs/>
        </w:rPr>
      </w:pPr>
      <w:del w:id="296" w:author="France" w:date="2022-04-28T23:24:00Z">
        <w:r w:rsidDel="005338A2">
          <w:rPr>
            <w:i/>
            <w:iCs/>
          </w:rPr>
          <w:tab/>
          <w:delText>}</w:delText>
        </w:r>
      </w:del>
    </w:p>
    <w:p w14:paraId="25B16788" w14:textId="77777777" w:rsidR="001B76A9" w:rsidDel="005338A2" w:rsidRDefault="001B76A9" w:rsidP="001B76A9">
      <w:pPr>
        <w:rPr>
          <w:del w:id="297" w:author="France" w:date="2022-04-28T23:24:00Z"/>
        </w:rPr>
      </w:pPr>
      <w:del w:id="298" w:author="France" w:date="2022-04-28T23:24:00Z">
        <w:r w:rsidDel="005338A2">
          <w:delText xml:space="preserve">Determine the long-term time-weighted average spectral efficiency, </w:delText>
        </w:r>
        <w:r w:rsidDel="005338A2">
          <w:rPr>
            <w:i/>
            <w:iCs/>
          </w:rPr>
          <w:delText>SE</w:delText>
        </w:r>
        <w:r w:rsidDel="005338A2">
          <w:rPr>
            <w:i/>
            <w:iCs/>
            <w:vertAlign w:val="subscript"/>
          </w:rPr>
          <w:delText>RI</w:delText>
        </w:r>
        <w:r w:rsidDel="005338A2">
          <w:delText>, assuming precipitation and interference by:</w:delText>
        </w:r>
      </w:del>
    </w:p>
    <w:p w14:paraId="21DD8FB2" w14:textId="77777777" w:rsidR="001B76A9" w:rsidDel="005338A2" w:rsidRDefault="001B76A9" w:rsidP="001B76A9">
      <w:pPr>
        <w:pStyle w:val="Equationlegend"/>
        <w:rPr>
          <w:del w:id="299" w:author="France" w:date="2022-04-28T23:24:00Z"/>
          <w:i/>
          <w:iCs/>
        </w:rPr>
      </w:pPr>
      <w:del w:id="300" w:author="France" w:date="2022-04-28T23:24:00Z">
        <w:r w:rsidDel="005338A2">
          <w:rPr>
            <w:i/>
            <w:iCs/>
          </w:rPr>
          <w:tab/>
        </w:r>
        <w:r w:rsidDel="005338A2">
          <w:rPr>
            <w:i/>
            <w:iCs/>
          </w:rPr>
          <w:tab/>
          <w:delText>Set SE</w:delText>
        </w:r>
        <w:r w:rsidDel="005338A2">
          <w:rPr>
            <w:i/>
            <w:iCs/>
            <w:vertAlign w:val="subscript"/>
          </w:rPr>
          <w:delText>RI</w:delText>
        </w:r>
        <w:r w:rsidDel="005338A2">
          <w:rPr>
            <w:i/>
            <w:iCs/>
          </w:rPr>
          <w:delText xml:space="preserve"> = 0</w:delText>
        </w:r>
      </w:del>
    </w:p>
    <w:p w14:paraId="4BDE577C" w14:textId="77777777" w:rsidR="001B76A9" w:rsidDel="005338A2" w:rsidRDefault="001B76A9" w:rsidP="001B76A9">
      <w:pPr>
        <w:pStyle w:val="Equationlegend"/>
        <w:rPr>
          <w:del w:id="301" w:author="France" w:date="2022-04-28T23:24:00Z"/>
          <w:i/>
          <w:iCs/>
        </w:rPr>
      </w:pPr>
      <w:del w:id="302" w:author="France" w:date="2022-04-28T23:24:00Z">
        <w:r w:rsidDel="005338A2">
          <w:rPr>
            <w:i/>
            <w:iCs/>
          </w:rPr>
          <w:tab/>
        </w:r>
        <w:r w:rsidDel="005338A2">
          <w:rPr>
            <w:i/>
            <w:iCs/>
          </w:rPr>
          <w:tab/>
          <w:delText>For all bins in the C</w:delText>
        </w:r>
        <w:r w:rsidDel="005338A2">
          <w:rPr>
            <w:iCs/>
          </w:rPr>
          <w:delText>/</w:delText>
        </w:r>
        <w:r w:rsidDel="005338A2">
          <w:rPr>
            <w:i/>
            <w:iCs/>
          </w:rPr>
          <w:delText xml:space="preserve">(N+I) PDF above the threshold </w:delText>
        </w:r>
        <w:r w:rsidDel="005338A2">
          <w:rPr>
            <w:position w:val="-30"/>
          </w:rPr>
          <w:object w:dxaOrig="720" w:dyaOrig="570" w14:anchorId="529AA6F2">
            <v:shape id="_x0000_i1043" type="#_x0000_t75" style="width:38.5pt;height:29pt" o:ole="">
              <v:imagedata r:id="rId41" o:title=""/>
            </v:shape>
            <o:OLEObject Type="Embed" ProgID="Equation.DSMT4" ShapeID="_x0000_i1043" DrawAspect="Content" ObjectID="_1757225662" r:id="rId46"/>
          </w:object>
        </w:r>
      </w:del>
    </w:p>
    <w:p w14:paraId="2BCF1640" w14:textId="77777777" w:rsidR="001B76A9" w:rsidDel="005338A2" w:rsidRDefault="001B76A9" w:rsidP="001B76A9">
      <w:pPr>
        <w:rPr>
          <w:del w:id="303" w:author="France" w:date="2022-04-28T23:24:00Z"/>
          <w:i/>
          <w:iCs/>
        </w:rPr>
      </w:pPr>
      <w:del w:id="304" w:author="France" w:date="2022-04-28T23:24:00Z">
        <w:r w:rsidDel="005338A2">
          <w:rPr>
            <w:i/>
            <w:iCs/>
          </w:rPr>
          <w:tab/>
          <w:delText>{</w:delText>
        </w:r>
      </w:del>
    </w:p>
    <w:p w14:paraId="429565CC" w14:textId="77777777" w:rsidR="001B76A9" w:rsidDel="005338A2" w:rsidRDefault="001B76A9" w:rsidP="001B76A9">
      <w:pPr>
        <w:ind w:left="1890"/>
        <w:rPr>
          <w:del w:id="305" w:author="France" w:date="2022-04-28T23:24:00Z"/>
          <w:i/>
          <w:iCs/>
        </w:rPr>
      </w:pPr>
      <w:del w:id="306" w:author="France" w:date="2022-04-28T23:24:00Z">
        <w:r w:rsidDel="005338A2">
          <w:rPr>
            <w:i/>
            <w:iCs/>
          </w:rPr>
          <w:delText>Equation 3 of Recommendation ITU</w:delText>
        </w:r>
        <w:r w:rsidDel="005338A2">
          <w:rPr>
            <w:i/>
            <w:iCs/>
          </w:rPr>
          <w:noBreakHyphen/>
          <w:delText>R S.2131-0 should be used to convert the C</w:delText>
        </w:r>
        <w:r w:rsidDel="005338A2">
          <w:rPr>
            <w:iCs/>
          </w:rPr>
          <w:delText>/</w:delText>
        </w:r>
        <w:r w:rsidDel="005338A2">
          <w:rPr>
            <w:i/>
            <w:iCs/>
          </w:rPr>
          <w:delText>(N+I) to a spectral efficiency</w:delText>
        </w:r>
      </w:del>
    </w:p>
    <w:p w14:paraId="786F2710" w14:textId="77777777" w:rsidR="001B76A9" w:rsidDel="005338A2" w:rsidRDefault="001B76A9" w:rsidP="001B76A9">
      <w:pPr>
        <w:ind w:left="1890"/>
        <w:rPr>
          <w:del w:id="307" w:author="France" w:date="2022-04-28T23:24:00Z"/>
          <w:i/>
          <w:iCs/>
        </w:rPr>
      </w:pPr>
      <w:del w:id="308" w:author="France" w:date="2022-04-28T23:24:00Z">
        <w:r w:rsidDel="005338A2">
          <w:rPr>
            <w:i/>
            <w:iCs/>
          </w:rPr>
          <w:delText>Increment SE</w:delText>
        </w:r>
        <w:r w:rsidDel="005338A2">
          <w:rPr>
            <w:i/>
            <w:iCs/>
            <w:vertAlign w:val="subscript"/>
          </w:rPr>
          <w:delText>RI</w:delText>
        </w:r>
        <w:r w:rsidDel="005338A2">
          <w:rPr>
            <w:i/>
            <w:iCs/>
          </w:rPr>
          <w:delText xml:space="preserve"> by the spectral efficiency multiplied by the probability associated with this C</w:delText>
        </w:r>
        <w:r w:rsidDel="005338A2">
          <w:rPr>
            <w:iCs/>
          </w:rPr>
          <w:delText>/</w:delText>
        </w:r>
        <w:r w:rsidDel="005338A2">
          <w:rPr>
            <w:i/>
            <w:iCs/>
          </w:rPr>
          <w:delText>(N+I)</w:delText>
        </w:r>
      </w:del>
    </w:p>
    <w:p w14:paraId="5B3A767D" w14:textId="77777777" w:rsidR="001B76A9" w:rsidDel="005338A2" w:rsidRDefault="001B76A9" w:rsidP="001B76A9">
      <w:pPr>
        <w:rPr>
          <w:del w:id="309" w:author="France" w:date="2022-04-28T23:24:00Z"/>
          <w:i/>
          <w:iCs/>
        </w:rPr>
      </w:pPr>
      <w:del w:id="310" w:author="France" w:date="2022-04-28T23:24:00Z">
        <w:r w:rsidDel="005338A2">
          <w:rPr>
            <w:i/>
            <w:iCs/>
          </w:rPr>
          <w:tab/>
          <w:delText>}</w:delText>
        </w:r>
      </w:del>
    </w:p>
    <w:p w14:paraId="6CE085FB" w14:textId="77777777" w:rsidR="001B76A9" w:rsidDel="005338A2" w:rsidRDefault="001B76A9" w:rsidP="001B76A9">
      <w:pPr>
        <w:rPr>
          <w:del w:id="311" w:author="France" w:date="2022-04-28T23:24:00Z"/>
        </w:rPr>
      </w:pPr>
      <w:del w:id="312" w:author="France" w:date="2022-04-28T23:24:00Z">
        <w:r w:rsidDel="005338A2">
          <w:delText>Then the condition to be verified for compliance is:</w:delText>
        </w:r>
      </w:del>
    </w:p>
    <w:p w14:paraId="7C80CF96" w14:textId="77777777" w:rsidR="001B76A9" w:rsidDel="005338A2" w:rsidRDefault="001B76A9" w:rsidP="001B76A9">
      <w:pPr>
        <w:rPr>
          <w:del w:id="313" w:author="France" w:date="2022-04-28T23:24:00Z"/>
          <w:sz w:val="32"/>
          <w:szCs w:val="32"/>
        </w:rPr>
      </w:pPr>
      <w:del w:id="314" w:author="France" w:date="2022-04-28T23:24:00Z">
        <w:r w:rsidDel="005338A2">
          <w:rPr>
            <w:i/>
            <w:sz w:val="32"/>
            <w:szCs w:val="32"/>
            <w:vertAlign w:val="subscript"/>
          </w:rPr>
          <w:tab/>
        </w:r>
        <w:r w:rsidDel="005338A2">
          <w:rPr>
            <w:i/>
            <w:sz w:val="32"/>
            <w:szCs w:val="32"/>
            <w:vertAlign w:val="subscript"/>
          </w:rPr>
          <w:tab/>
        </w:r>
        <w:r w:rsidDel="005338A2">
          <w:rPr>
            <w:i/>
            <w:szCs w:val="32"/>
          </w:rPr>
          <w:delText>SE</w:delText>
        </w:r>
        <w:r w:rsidDel="005338A2">
          <w:rPr>
            <w:i/>
            <w:szCs w:val="32"/>
            <w:vertAlign w:val="subscript"/>
          </w:rPr>
          <w:delText>RI</w:delText>
        </w:r>
        <w:r w:rsidDel="005338A2">
          <w:rPr>
            <w:i/>
            <w:szCs w:val="32"/>
          </w:rPr>
          <w:delText xml:space="preserve"> &gt;= SE</w:delText>
        </w:r>
        <w:r w:rsidDel="005338A2">
          <w:rPr>
            <w:i/>
            <w:szCs w:val="32"/>
            <w:vertAlign w:val="subscript"/>
          </w:rPr>
          <w:delText>R</w:delText>
        </w:r>
        <w:r w:rsidDel="005338A2">
          <w:rPr>
            <w:i/>
            <w:szCs w:val="32"/>
          </w:rPr>
          <w:delText>*(1 – 0.03)</w:delText>
        </w:r>
      </w:del>
    </w:p>
    <w:p w14:paraId="74A8B2C9" w14:textId="77777777" w:rsidR="001B76A9" w:rsidDel="005338A2" w:rsidRDefault="001B76A9" w:rsidP="001B76A9">
      <w:pPr>
        <w:pStyle w:val="ApptoAnnex"/>
        <w:rPr>
          <w:del w:id="315" w:author="France" w:date="2022-04-28T23:24:00Z"/>
        </w:rPr>
      </w:pPr>
      <w:del w:id="316" w:author="France" w:date="2022-04-28T23:24:00Z">
        <w:r w:rsidDel="005338A2">
          <w:lastRenderedPageBreak/>
          <w:delText>Appendix 2 TO Annex 2 to RESOLUTION 770 (WRC</w:delText>
        </w:r>
        <w:r w:rsidDel="005338A2">
          <w:noBreakHyphen/>
          <w:delText>19)</w:delText>
        </w:r>
      </w:del>
    </w:p>
    <w:p w14:paraId="06DFCE9F" w14:textId="77777777" w:rsidR="001B76A9" w:rsidDel="005338A2" w:rsidRDefault="001B76A9" w:rsidP="001B76A9">
      <w:pPr>
        <w:pStyle w:val="Appendixtitle"/>
        <w:rPr>
          <w:del w:id="317" w:author="France" w:date="2022-04-28T23:24:00Z"/>
        </w:rPr>
      </w:pPr>
      <w:del w:id="318" w:author="France" w:date="2022-04-28T23:24:00Z">
        <w:r w:rsidDel="005338A2">
          <w:delText>Algorithm steps to be applied in the Earth-to-space direction to determine compliance with No. 22.5L</w:delText>
        </w:r>
      </w:del>
    </w:p>
    <w:p w14:paraId="53065824" w14:textId="77777777" w:rsidR="001B76A9" w:rsidDel="005338A2" w:rsidRDefault="001B76A9" w:rsidP="001B76A9">
      <w:pPr>
        <w:pStyle w:val="Normalaftertitle"/>
        <w:rPr>
          <w:del w:id="319" w:author="France" w:date="2022-04-28T23:24:00Z"/>
        </w:rPr>
      </w:pPr>
      <w:del w:id="320" w:author="France" w:date="2022-04-28T23:24:00Z">
        <w:r w:rsidDel="005338A2">
          <w:delText>By applying the following steps, the single-entry interference impact from a non-GSO system on the availability and spectral efficiency of a generic GSO reference link is determined. The generic GSO reference link parameters of Annex 1 to this Resolution are used, considering all possible parametric permutations, in conjunction with the worst-case geometry (“WCG”) epfd output of the latest version of Recommendation ITU</w:delText>
        </w:r>
        <w:r w:rsidDel="005338A2">
          <w:noBreakHyphen/>
          <w:delText>R S.1503. The output of Recommendation ITU</w:delText>
        </w:r>
        <w:r w:rsidDel="005338A2">
          <w:noBreakHyphen/>
          <w:delText xml:space="preserve">R S.1503 is a set of interference statistics that a non-GSO system creates. These interference statistics are then used to determine the effect of the interference into each generic GSO reference link. </w:delText>
        </w:r>
      </w:del>
    </w:p>
    <w:p w14:paraId="357047A1" w14:textId="77777777" w:rsidR="001B76A9" w:rsidRPr="00E871DC" w:rsidDel="005338A2" w:rsidRDefault="001B76A9" w:rsidP="001B76A9">
      <w:pPr>
        <w:pStyle w:val="Headingb"/>
        <w:rPr>
          <w:del w:id="321" w:author="France" w:date="2022-04-28T23:24:00Z"/>
          <w:lang w:val="en-US"/>
        </w:rPr>
      </w:pPr>
      <w:del w:id="322" w:author="France" w:date="2022-04-28T23:24:00Z">
        <w:r w:rsidRPr="00E871DC" w:rsidDel="005338A2">
          <w:rPr>
            <w:lang w:val="en-US"/>
          </w:rPr>
          <w:delText xml:space="preserve">Step 0: Verification of the generic GSO reference link and selection of </w:delText>
        </w:r>
        <w:r w:rsidRPr="00E871DC" w:rsidDel="005338A2">
          <w:rPr>
            <w:i/>
            <w:iCs/>
            <w:lang w:val="en-US"/>
          </w:rPr>
          <w:delText>C</w:delText>
        </w:r>
        <w:r w:rsidRPr="00E871DC" w:rsidDel="005338A2">
          <w:rPr>
            <w:lang w:val="en-US"/>
          </w:rPr>
          <w:delText>/</w:delText>
        </w:r>
        <w:r w:rsidRPr="00E871DC" w:rsidDel="005338A2">
          <w:rPr>
            <w:i/>
            <w:iCs/>
            <w:lang w:val="en-US"/>
          </w:rPr>
          <w:delText>N</w:delText>
        </w:r>
        <w:r w:rsidRPr="00E871DC" w:rsidDel="005338A2">
          <w:rPr>
            <w:lang w:val="en-US"/>
          </w:rPr>
          <w:delText xml:space="preserve"> threshold</w:delText>
        </w:r>
      </w:del>
    </w:p>
    <w:p w14:paraId="2F78AA34" w14:textId="77777777" w:rsidR="001B76A9" w:rsidDel="005338A2" w:rsidRDefault="001B76A9" w:rsidP="001B76A9">
      <w:pPr>
        <w:rPr>
          <w:del w:id="323" w:author="France" w:date="2022-04-28T23:24:00Z"/>
        </w:rPr>
      </w:pPr>
      <w:del w:id="324" w:author="France" w:date="2022-04-28T23:24:00Z">
        <w:r w:rsidDel="005338A2">
          <w:delText xml:space="preserve">The following steps should be used to determine if the generic GSO reference link is valid and if so, which of the thresholds </w:delText>
        </w:r>
        <w:r w:rsidDel="005338A2">
          <w:rPr>
            <w:position w:val="-32"/>
          </w:rPr>
          <w:object w:dxaOrig="720" w:dyaOrig="570" w14:anchorId="12037A38">
            <v:shape id="_x0000_i1044" type="#_x0000_t75" style="width:38.5pt;height:29pt" o:ole="">
              <v:imagedata r:id="rId19" o:title=""/>
            </v:shape>
            <o:OLEObject Type="Embed" ProgID="Equation.DSMT4" ShapeID="_x0000_i1044" DrawAspect="Content" ObjectID="_1757225663" r:id="rId47"/>
          </w:object>
        </w:r>
        <w:r w:rsidDel="005338A2">
          <w:delText xml:space="preserve"> should be used. It is assumed that </w:delText>
        </w:r>
        <w:r w:rsidDel="005338A2">
          <w:rPr>
            <w:i/>
          </w:rPr>
          <w:delText>R</w:delText>
        </w:r>
        <w:r w:rsidDel="005338A2">
          <w:rPr>
            <w:i/>
            <w:vertAlign w:val="subscript"/>
          </w:rPr>
          <w:delText>s</w:delText>
        </w:r>
        <w:r w:rsidDel="005338A2">
          <w:delText xml:space="preserve"> = 6 378.137 km, </w:delText>
        </w:r>
        <w:r w:rsidDel="005338A2">
          <w:rPr>
            <w:i/>
          </w:rPr>
          <w:delText>R</w:delText>
        </w:r>
        <w:r w:rsidDel="005338A2">
          <w:rPr>
            <w:i/>
            <w:vertAlign w:val="subscript"/>
          </w:rPr>
          <w:delText>geo</w:delText>
        </w:r>
        <w:r w:rsidDel="005338A2">
          <w:delText xml:space="preserve"> = 42 164 km and </w:delText>
        </w:r>
        <w:r w:rsidDel="005338A2">
          <w:rPr>
            <w:i/>
            <w:iCs/>
          </w:rPr>
          <w:delText>k</w:delText>
        </w:r>
        <w:r w:rsidDel="005338A2">
          <w:rPr>
            <w:i/>
            <w:iCs/>
            <w:vertAlign w:val="subscript"/>
          </w:rPr>
          <w:delText>dB</w:delText>
        </w:r>
        <w:r w:rsidDel="005338A2">
          <w:delText> = −228.6 dB(J/K). Note that the term cumulative distribution function is meant to include the concept of the complementary cumulative distribution function depending upon context.</w:delText>
        </w:r>
      </w:del>
    </w:p>
    <w:p w14:paraId="43266801" w14:textId="77777777" w:rsidR="001B76A9" w:rsidDel="005338A2" w:rsidRDefault="001B76A9" w:rsidP="001B76A9">
      <w:pPr>
        <w:pStyle w:val="enumlev1"/>
        <w:keepNext/>
        <w:rPr>
          <w:del w:id="325" w:author="France" w:date="2022-04-28T23:24:00Z"/>
        </w:rPr>
      </w:pPr>
      <w:del w:id="326" w:author="France" w:date="2022-04-28T23:24:00Z">
        <w:r w:rsidDel="005338A2">
          <w:delText>1)</w:delText>
        </w:r>
        <w:r w:rsidDel="005338A2">
          <w:tab/>
          <w:delText xml:space="preserve">Calculate the slant distance in km using: </w:delText>
        </w:r>
      </w:del>
    </w:p>
    <w:p w14:paraId="3370C368" w14:textId="77777777" w:rsidR="001B76A9" w:rsidDel="005338A2" w:rsidRDefault="001B76A9" w:rsidP="001B76A9">
      <w:pPr>
        <w:tabs>
          <w:tab w:val="clear" w:pos="1871"/>
          <w:tab w:val="clear" w:pos="2268"/>
          <w:tab w:val="center" w:pos="4820"/>
          <w:tab w:val="right" w:pos="9639"/>
        </w:tabs>
        <w:rPr>
          <w:del w:id="327" w:author="France" w:date="2022-04-28T23:24:00Z"/>
        </w:rPr>
      </w:pPr>
      <w:del w:id="328" w:author="France" w:date="2022-04-28T23:24:00Z">
        <w:r w:rsidDel="005338A2">
          <w:tab/>
        </w:r>
        <w:r w:rsidDel="005338A2">
          <w:tab/>
        </w:r>
        <w:r w:rsidDel="005338A2">
          <w:rPr>
            <w:position w:val="-44"/>
          </w:rPr>
          <w:object w:dxaOrig="3600" w:dyaOrig="1005" w14:anchorId="2A7463D4">
            <v:shape id="_x0000_i1045" type="#_x0000_t75" style="width:181.5pt;height:50.5pt" o:ole="">
              <v:imagedata r:id="rId48" o:title=""/>
            </v:shape>
            <o:OLEObject Type="Embed" ProgID="Equation.DSMT4" ShapeID="_x0000_i1045" DrawAspect="Content" ObjectID="_1757225664" r:id="rId49"/>
          </w:object>
        </w:r>
        <w:r w:rsidDel="005338A2">
          <w:rPr>
            <w:position w:val="-4"/>
          </w:rPr>
          <w:object w:dxaOrig="150" w:dyaOrig="285" w14:anchorId="4E26794E">
            <v:shape id="_x0000_i1046" type="#_x0000_t75" style="width:8.5pt;height:16pt" o:ole="">
              <v:imagedata r:id="rId50" o:title=""/>
            </v:shape>
            <o:OLEObject Type="Embed" ProgID="Equation.DSMT4" ShapeID="_x0000_i1046" DrawAspect="Content" ObjectID="_1757225665" r:id="rId51"/>
          </w:object>
        </w:r>
      </w:del>
    </w:p>
    <w:p w14:paraId="08054CD8" w14:textId="77777777" w:rsidR="001B76A9" w:rsidDel="005338A2" w:rsidRDefault="001B76A9" w:rsidP="001B76A9">
      <w:pPr>
        <w:pStyle w:val="enumlev1"/>
        <w:keepNext/>
        <w:rPr>
          <w:del w:id="329" w:author="France" w:date="2022-04-28T23:24:00Z"/>
        </w:rPr>
      </w:pPr>
      <w:del w:id="330" w:author="France" w:date="2022-04-28T23:24:00Z">
        <w:r w:rsidDel="005338A2">
          <w:delText>2)</w:delText>
        </w:r>
        <w:r w:rsidDel="005338A2">
          <w:tab/>
          <w:delText>Calculate the free-space path loss in dB using:</w:delText>
        </w:r>
      </w:del>
    </w:p>
    <w:p w14:paraId="4E61A8B3" w14:textId="77777777" w:rsidR="001B76A9" w:rsidRPr="00725CEF" w:rsidDel="005338A2" w:rsidRDefault="001B76A9" w:rsidP="001B76A9">
      <w:pPr>
        <w:tabs>
          <w:tab w:val="clear" w:pos="1871"/>
          <w:tab w:val="clear" w:pos="2268"/>
          <w:tab w:val="center" w:pos="4820"/>
          <w:tab w:val="right" w:pos="9639"/>
        </w:tabs>
        <w:rPr>
          <w:del w:id="331" w:author="France" w:date="2022-04-28T23:24:00Z"/>
        </w:rPr>
      </w:pPr>
      <w:del w:id="332" w:author="France" w:date="2022-04-28T23:24:00Z">
        <w:r w:rsidDel="005338A2">
          <w:rPr>
            <w:i/>
            <w:iCs/>
          </w:rPr>
          <w:tab/>
        </w:r>
        <w:r w:rsidDel="005338A2">
          <w:rPr>
            <w:i/>
            <w:iCs/>
          </w:rPr>
          <w:tab/>
        </w:r>
        <w:r w:rsidRPr="00725CEF" w:rsidDel="005338A2">
          <w:rPr>
            <w:i/>
            <w:iCs/>
          </w:rPr>
          <w:delText>L</w:delText>
        </w:r>
        <w:r w:rsidRPr="00725CEF" w:rsidDel="005338A2">
          <w:rPr>
            <w:i/>
            <w:iCs/>
            <w:vertAlign w:val="subscript"/>
          </w:rPr>
          <w:delText>fs</w:delText>
        </w:r>
        <w:r w:rsidRPr="00725CEF" w:rsidDel="005338A2">
          <w:delText xml:space="preserve"> = 92.45 + 20log (</w:delText>
        </w:r>
        <w:r w:rsidRPr="00725CEF" w:rsidDel="005338A2">
          <w:rPr>
            <w:i/>
            <w:iCs/>
          </w:rPr>
          <w:delText>f</w:delText>
        </w:r>
        <w:r w:rsidRPr="00725CEF" w:rsidDel="005338A2">
          <w:rPr>
            <w:i/>
            <w:iCs/>
            <w:vertAlign w:val="subscript"/>
          </w:rPr>
          <w:delText>GHz</w:delText>
        </w:r>
        <w:r w:rsidRPr="00725CEF" w:rsidDel="005338A2">
          <w:delText>) + 20log(</w:delText>
        </w:r>
        <w:r w:rsidRPr="00725CEF" w:rsidDel="005338A2">
          <w:rPr>
            <w:i/>
            <w:iCs/>
          </w:rPr>
          <w:delText>d</w:delText>
        </w:r>
        <w:r w:rsidRPr="00725CEF" w:rsidDel="005338A2">
          <w:rPr>
            <w:i/>
            <w:iCs/>
            <w:vertAlign w:val="subscript"/>
          </w:rPr>
          <w:delText>km</w:delText>
        </w:r>
        <w:r w:rsidRPr="00725CEF" w:rsidDel="005338A2">
          <w:delText>)</w:delText>
        </w:r>
      </w:del>
    </w:p>
    <w:p w14:paraId="1391B7A4" w14:textId="77777777" w:rsidR="001B76A9" w:rsidDel="005338A2" w:rsidRDefault="001B76A9" w:rsidP="001B76A9">
      <w:pPr>
        <w:pStyle w:val="enumlev1"/>
        <w:keepNext/>
        <w:rPr>
          <w:del w:id="333" w:author="France" w:date="2022-04-28T23:24:00Z"/>
        </w:rPr>
      </w:pPr>
      <w:del w:id="334" w:author="France" w:date="2022-04-28T23:24:00Z">
        <w:r w:rsidDel="005338A2">
          <w:delText>3)</w:delText>
        </w:r>
        <w:r w:rsidDel="005338A2">
          <w:tab/>
          <w:delText>Calculate the wanted signal power in the reference bandwidth in dBW accounting for additional link losses and gain at edge of coverage:</w:delText>
        </w:r>
      </w:del>
    </w:p>
    <w:p w14:paraId="583ED589" w14:textId="77777777" w:rsidR="001B76A9" w:rsidDel="005338A2" w:rsidRDefault="001B76A9" w:rsidP="001B76A9">
      <w:pPr>
        <w:tabs>
          <w:tab w:val="clear" w:pos="1871"/>
          <w:tab w:val="clear" w:pos="2268"/>
          <w:tab w:val="center" w:pos="4820"/>
          <w:tab w:val="right" w:pos="9639"/>
        </w:tabs>
        <w:rPr>
          <w:del w:id="335" w:author="France" w:date="2022-04-28T23:24:00Z"/>
          <w:i/>
          <w:iCs/>
        </w:rPr>
      </w:pPr>
      <w:del w:id="336" w:author="France" w:date="2022-04-28T23:24:00Z">
        <w:r w:rsidDel="005338A2">
          <w:tab/>
        </w:r>
        <w:r w:rsidDel="005338A2">
          <w:tab/>
        </w:r>
        <w:r w:rsidDel="005338A2">
          <w:rPr>
            <w:i/>
            <w:iCs/>
          </w:rPr>
          <w:delText xml:space="preserve">C = eirp + </w:delText>
        </w:r>
        <w:r w:rsidDel="005338A2">
          <w:sym w:font="Symbol" w:char="F044"/>
        </w:r>
        <w:r w:rsidDel="005338A2">
          <w:rPr>
            <w:i/>
            <w:iCs/>
          </w:rPr>
          <w:delText>eirp − L</w:delText>
        </w:r>
        <w:r w:rsidDel="005338A2">
          <w:rPr>
            <w:i/>
            <w:iCs/>
            <w:vertAlign w:val="subscript"/>
          </w:rPr>
          <w:delText>fs</w:delText>
        </w:r>
        <w:r w:rsidDel="005338A2">
          <w:rPr>
            <w:i/>
            <w:iCs/>
          </w:rPr>
          <w:delText xml:space="preserve"> + G</w:delText>
        </w:r>
        <w:r w:rsidDel="005338A2">
          <w:rPr>
            <w:i/>
            <w:iCs/>
            <w:vertAlign w:val="subscript"/>
          </w:rPr>
          <w:delText>max</w:delText>
        </w:r>
        <w:r w:rsidDel="005338A2">
          <w:rPr>
            <w:i/>
            <w:iCs/>
          </w:rPr>
          <w:delText xml:space="preserve"> − L</w:delText>
        </w:r>
        <w:r w:rsidDel="005338A2">
          <w:rPr>
            <w:i/>
            <w:iCs/>
            <w:vertAlign w:val="subscript"/>
          </w:rPr>
          <w:delText>o</w:delText>
        </w:r>
        <w:r w:rsidDel="005338A2">
          <w:rPr>
            <w:i/>
            <w:iCs/>
          </w:rPr>
          <w:delText xml:space="preserve"> + G</w:delText>
        </w:r>
        <w:r w:rsidDel="005338A2">
          <w:rPr>
            <w:i/>
            <w:iCs/>
            <w:vertAlign w:val="subscript"/>
          </w:rPr>
          <w:delText>rel</w:delText>
        </w:r>
      </w:del>
    </w:p>
    <w:p w14:paraId="7D92C321" w14:textId="77777777" w:rsidR="001B76A9" w:rsidDel="005338A2" w:rsidRDefault="001B76A9" w:rsidP="001B76A9">
      <w:pPr>
        <w:pStyle w:val="enumlev1"/>
        <w:keepNext/>
        <w:rPr>
          <w:del w:id="337" w:author="France" w:date="2022-04-28T23:24:00Z"/>
        </w:rPr>
      </w:pPr>
      <w:del w:id="338" w:author="France" w:date="2022-04-28T23:24:00Z">
        <w:r w:rsidDel="005338A2">
          <w:delText>4)</w:delText>
        </w:r>
        <w:r w:rsidDel="005338A2">
          <w:tab/>
          <w:delText>Calculate the total noise power in the reference bandwidth in dBW/MHz using:</w:delText>
        </w:r>
      </w:del>
    </w:p>
    <w:p w14:paraId="0254CB71" w14:textId="77777777" w:rsidR="001B76A9" w:rsidRPr="00725CEF" w:rsidDel="005338A2" w:rsidRDefault="001B76A9" w:rsidP="001B76A9">
      <w:pPr>
        <w:tabs>
          <w:tab w:val="clear" w:pos="1871"/>
          <w:tab w:val="clear" w:pos="2268"/>
          <w:tab w:val="center" w:pos="4820"/>
          <w:tab w:val="right" w:pos="9639"/>
        </w:tabs>
        <w:rPr>
          <w:del w:id="339" w:author="France" w:date="2022-04-28T23:24:00Z"/>
          <w:i/>
          <w:iCs/>
        </w:rPr>
      </w:pPr>
      <w:del w:id="340" w:author="France" w:date="2022-04-28T23:24:00Z">
        <w:r w:rsidDel="005338A2">
          <w:tab/>
        </w:r>
        <w:r w:rsidDel="005338A2">
          <w:tab/>
        </w:r>
        <w:r w:rsidRPr="00725CEF" w:rsidDel="005338A2">
          <w:rPr>
            <w:i/>
            <w:iCs/>
          </w:rPr>
          <w:delText>N</w:delText>
        </w:r>
        <w:r w:rsidRPr="00725CEF" w:rsidDel="005338A2">
          <w:rPr>
            <w:i/>
            <w:iCs/>
            <w:vertAlign w:val="subscript"/>
          </w:rPr>
          <w:delText>T</w:delText>
        </w:r>
        <w:r w:rsidRPr="00725CEF" w:rsidDel="005338A2">
          <w:rPr>
            <w:i/>
            <w:iCs/>
          </w:rPr>
          <w:delText xml:space="preserve"> = </w:delText>
        </w:r>
        <w:r w:rsidRPr="00725CEF" w:rsidDel="005338A2">
          <w:delText>10log(</w:delText>
        </w:r>
        <w:r w:rsidRPr="00725CEF" w:rsidDel="005338A2">
          <w:rPr>
            <w:i/>
            <w:iCs/>
          </w:rPr>
          <w:delText>T · B</w:delText>
        </w:r>
        <w:r w:rsidRPr="00725CEF" w:rsidDel="005338A2">
          <w:rPr>
            <w:i/>
            <w:iCs/>
            <w:vertAlign w:val="subscript"/>
          </w:rPr>
          <w:delText>MHz</w:delText>
        </w:r>
        <w:r w:rsidRPr="00725CEF" w:rsidDel="005338A2">
          <w:rPr>
            <w:i/>
            <w:iCs/>
          </w:rPr>
          <w:delText> · </w:delText>
        </w:r>
        <w:r w:rsidRPr="00725CEF" w:rsidDel="005338A2">
          <w:delText>10</w:delText>
        </w:r>
        <w:r w:rsidRPr="00725CEF" w:rsidDel="005338A2">
          <w:rPr>
            <w:vertAlign w:val="superscript"/>
          </w:rPr>
          <w:delText>6</w:delText>
        </w:r>
        <w:r w:rsidRPr="00725CEF" w:rsidDel="005338A2">
          <w:delText xml:space="preserve">) </w:delText>
        </w:r>
        <w:r w:rsidRPr="00725CEF" w:rsidDel="005338A2">
          <w:rPr>
            <w:i/>
            <w:iCs/>
          </w:rPr>
          <w:delText>+k</w:delText>
        </w:r>
        <w:r w:rsidRPr="00725CEF" w:rsidDel="005338A2">
          <w:rPr>
            <w:i/>
            <w:iCs/>
            <w:vertAlign w:val="subscript"/>
          </w:rPr>
          <w:delText>dB</w:delText>
        </w:r>
        <w:r w:rsidRPr="00725CEF" w:rsidDel="005338A2">
          <w:rPr>
            <w:i/>
            <w:iCs/>
          </w:rPr>
          <w:delText xml:space="preserve"> + M</w:delText>
        </w:r>
        <w:r w:rsidRPr="00725CEF" w:rsidDel="005338A2">
          <w:rPr>
            <w:i/>
            <w:iCs/>
            <w:vertAlign w:val="subscript"/>
          </w:rPr>
          <w:delText xml:space="preserve">ointra </w:delText>
        </w:r>
        <w:r w:rsidRPr="00725CEF" w:rsidDel="005338A2">
          <w:rPr>
            <w:i/>
            <w:iCs/>
          </w:rPr>
          <w:delText>+M</w:delText>
        </w:r>
        <w:r w:rsidRPr="00725CEF" w:rsidDel="005338A2">
          <w:rPr>
            <w:i/>
            <w:iCs/>
            <w:vertAlign w:val="subscript"/>
          </w:rPr>
          <w:delText>ointer</w:delText>
        </w:r>
        <w:r w:rsidRPr="00725CEF" w:rsidDel="005338A2">
          <w:rPr>
            <w:i/>
            <w:iCs/>
          </w:rPr>
          <w:delText xml:space="preserve"> </w:delText>
        </w:r>
      </w:del>
    </w:p>
    <w:p w14:paraId="0A0D6AAC" w14:textId="77777777" w:rsidR="001B76A9" w:rsidDel="005338A2" w:rsidRDefault="001B76A9" w:rsidP="001B76A9">
      <w:pPr>
        <w:pStyle w:val="enumlev1"/>
        <w:keepNext/>
        <w:rPr>
          <w:del w:id="341" w:author="France" w:date="2022-04-28T23:24:00Z"/>
        </w:rPr>
      </w:pPr>
      <w:del w:id="342" w:author="France" w:date="2022-04-28T23:24:00Z">
        <w:r w:rsidDel="005338A2">
          <w:delText>5)</w:delText>
        </w:r>
        <w:r w:rsidDel="005338A2">
          <w:tab/>
          <w:delText>For each threshold (</w:delText>
        </w:r>
        <w:r w:rsidDel="005338A2">
          <w:rPr>
            <w:i/>
            <w:iCs/>
          </w:rPr>
          <w:delText>C</w:delText>
        </w:r>
        <w:r w:rsidDel="005338A2">
          <w:delText>/</w:delText>
        </w:r>
        <w:r w:rsidDel="005338A2">
          <w:rPr>
            <w:i/>
            <w:iCs/>
          </w:rPr>
          <w:delText>N</w:delText>
        </w:r>
        <w:r w:rsidDel="005338A2">
          <w:delText>)</w:delText>
        </w:r>
        <w:r w:rsidDel="005338A2">
          <w:rPr>
            <w:i/>
            <w:iCs/>
            <w:vertAlign w:val="subscript"/>
          </w:rPr>
          <w:delText>Thr,i</w:delText>
        </w:r>
        <w:r w:rsidDel="005338A2">
          <w:delText>, derive the precipitation margin for that case in dB:</w:delText>
        </w:r>
      </w:del>
    </w:p>
    <w:p w14:paraId="3FC1F9F1" w14:textId="77777777" w:rsidR="001B76A9" w:rsidDel="005338A2" w:rsidRDefault="001B76A9" w:rsidP="001B76A9">
      <w:pPr>
        <w:tabs>
          <w:tab w:val="clear" w:pos="1871"/>
          <w:tab w:val="clear" w:pos="2268"/>
          <w:tab w:val="center" w:pos="4820"/>
          <w:tab w:val="right" w:pos="9639"/>
        </w:tabs>
        <w:rPr>
          <w:del w:id="343" w:author="France" w:date="2022-04-28T23:24:00Z"/>
        </w:rPr>
      </w:pPr>
      <w:del w:id="344" w:author="France" w:date="2022-04-28T23:24:00Z">
        <w:r w:rsidDel="005338A2">
          <w:rPr>
            <w:iCs/>
          </w:rPr>
          <w:tab/>
        </w:r>
        <w:r w:rsidDel="005338A2">
          <w:rPr>
            <w:iCs/>
          </w:rPr>
          <w:tab/>
        </w:r>
        <w:r w:rsidRPr="00ED1619" w:rsidDel="005338A2">
          <w:object w:dxaOrig="2640" w:dyaOrig="700" w14:anchorId="35089581">
            <v:shape id="_x0000_i1047" type="#_x0000_t75" style="width:126pt;height:38.5pt" o:ole="">
              <v:imagedata r:id="rId27" o:title=""/>
            </v:shape>
            <o:OLEObject Type="Embed" ProgID="Equation.DSMT4" ShapeID="_x0000_i1047" DrawAspect="Content" ObjectID="_1757225666" r:id="rId52"/>
          </w:object>
        </w:r>
      </w:del>
    </w:p>
    <w:p w14:paraId="0F9E5887" w14:textId="77777777" w:rsidR="001B76A9" w:rsidDel="005338A2" w:rsidRDefault="001B76A9" w:rsidP="001B76A9">
      <w:pPr>
        <w:pStyle w:val="enumlev1"/>
        <w:rPr>
          <w:del w:id="345" w:author="France" w:date="2022-04-28T23:24:00Z"/>
        </w:rPr>
      </w:pPr>
      <w:del w:id="346" w:author="France" w:date="2022-04-28T23:24:00Z">
        <w:r w:rsidDel="005338A2">
          <w:delText>6)</w:delText>
        </w:r>
        <w:r w:rsidDel="005338A2">
          <w:tab/>
          <w:delText>If for each threshold (</w:delText>
        </w:r>
        <w:r w:rsidDel="005338A2">
          <w:rPr>
            <w:i/>
            <w:iCs/>
          </w:rPr>
          <w:delText>C</w:delText>
        </w:r>
        <w:r w:rsidDel="005338A2">
          <w:delText>/</w:delText>
        </w:r>
        <w:r w:rsidDel="005338A2">
          <w:rPr>
            <w:i/>
            <w:iCs/>
          </w:rPr>
          <w:delText>N</w:delText>
        </w:r>
        <w:r w:rsidDel="005338A2">
          <w:delText>)</w:delText>
        </w:r>
        <w:r w:rsidDel="005338A2">
          <w:rPr>
            <w:i/>
            <w:iCs/>
            <w:vertAlign w:val="subscript"/>
          </w:rPr>
          <w:delText>Thr,i</w:delText>
        </w:r>
        <w:r w:rsidDel="005338A2">
          <w:delText xml:space="preserve"> the margin </w:delText>
        </w:r>
        <w:r w:rsidDel="005338A2">
          <w:rPr>
            <w:i/>
            <w:iCs/>
          </w:rPr>
          <w:delText>A</w:delText>
        </w:r>
        <w:r w:rsidDel="005338A2">
          <w:rPr>
            <w:i/>
            <w:iCs/>
            <w:vertAlign w:val="subscript"/>
          </w:rPr>
          <w:delText>rain,i</w:delText>
        </w:r>
        <w:r w:rsidDel="005338A2">
          <w:delText xml:space="preserve"> </w:delText>
        </w:r>
        <w:r w:rsidDel="005338A2">
          <w:sym w:font="Symbol" w:char="F0A3"/>
        </w:r>
        <w:r w:rsidDel="005338A2">
          <w:delText xml:space="preserve"> </w:delText>
        </w:r>
        <w:r w:rsidDel="005338A2">
          <w:rPr>
            <w:i/>
            <w:iCs/>
          </w:rPr>
          <w:delText>A</w:delText>
        </w:r>
        <w:r w:rsidDel="005338A2">
          <w:rPr>
            <w:i/>
            <w:iCs/>
            <w:vertAlign w:val="subscript"/>
          </w:rPr>
          <w:delText>min</w:delText>
        </w:r>
        <w:r w:rsidDel="005338A2">
          <w:delText>, then this generic GSO reference link is not valid.</w:delText>
        </w:r>
      </w:del>
    </w:p>
    <w:p w14:paraId="48B6F042" w14:textId="77777777" w:rsidR="001B76A9" w:rsidDel="005338A2" w:rsidRDefault="001B76A9" w:rsidP="001B76A9">
      <w:pPr>
        <w:pStyle w:val="enumlev1"/>
        <w:rPr>
          <w:del w:id="347" w:author="France" w:date="2022-04-28T23:24:00Z"/>
        </w:rPr>
      </w:pPr>
      <w:del w:id="348" w:author="France" w:date="2022-04-28T23:24:00Z">
        <w:r w:rsidDel="005338A2">
          <w:delText>7)</w:delText>
        </w:r>
        <w:r w:rsidDel="005338A2">
          <w:tab/>
          <w:delText>For each of the thresholds (</w:delText>
        </w:r>
        <w:r w:rsidDel="005338A2">
          <w:rPr>
            <w:i/>
            <w:iCs/>
          </w:rPr>
          <w:delText>C</w:delText>
        </w:r>
        <w:r w:rsidDel="005338A2">
          <w:delText>/</w:delText>
        </w:r>
        <w:r w:rsidDel="005338A2">
          <w:rPr>
            <w:i/>
            <w:iCs/>
          </w:rPr>
          <w:delText>N</w:delText>
        </w:r>
        <w:r w:rsidDel="005338A2">
          <w:delText>)</w:delText>
        </w:r>
        <w:r w:rsidDel="005338A2">
          <w:rPr>
            <w:i/>
            <w:iCs/>
            <w:vertAlign w:val="subscript"/>
          </w:rPr>
          <w:delText>Thr,i</w:delText>
        </w:r>
        <w:r w:rsidDel="005338A2">
          <w:delText xml:space="preserve"> for which </w:delText>
        </w:r>
        <w:r w:rsidDel="005338A2">
          <w:rPr>
            <w:i/>
            <w:iCs/>
          </w:rPr>
          <w:delText>A</w:delText>
        </w:r>
        <w:r w:rsidDel="005338A2">
          <w:rPr>
            <w:i/>
            <w:iCs/>
            <w:vertAlign w:val="subscript"/>
          </w:rPr>
          <w:delText>rain,i</w:delText>
        </w:r>
        <w:r w:rsidDel="005338A2">
          <w:delText> &gt; </w:delText>
        </w:r>
        <w:r w:rsidDel="005338A2">
          <w:rPr>
            <w:i/>
            <w:iCs/>
          </w:rPr>
          <w:delText>A</w:delText>
        </w:r>
        <w:r w:rsidDel="005338A2">
          <w:rPr>
            <w:i/>
            <w:iCs/>
            <w:vertAlign w:val="subscript"/>
          </w:rPr>
          <w:delText>min</w:delText>
        </w:r>
        <w:r w:rsidDel="005338A2">
          <w:delText xml:space="preserve">, undertake step 8: </w:delText>
        </w:r>
      </w:del>
    </w:p>
    <w:p w14:paraId="2D2BFD2D" w14:textId="77777777" w:rsidR="001B76A9" w:rsidDel="005338A2" w:rsidRDefault="001B76A9" w:rsidP="001B76A9">
      <w:pPr>
        <w:pStyle w:val="enumlev1"/>
        <w:rPr>
          <w:del w:id="349" w:author="France" w:date="2022-04-28T23:24:00Z"/>
        </w:rPr>
      </w:pPr>
      <w:del w:id="350" w:author="France" w:date="2022-04-28T23:24:00Z">
        <w:r w:rsidDel="005338A2">
          <w:delText>8)</w:delText>
        </w:r>
        <w:r w:rsidDel="005338A2">
          <w:tab/>
          <w:delText>Using the precipitation model in Recommendation ITU</w:delText>
        </w:r>
        <w:r w:rsidDel="005338A2">
          <w:noBreakHyphen/>
          <w:delText xml:space="preserve">R P.618 together with the selected rain rate, ES height, rain height, ES latitude, elevation angle, frequency, calculated precipitation fade margin and an assumed polarization of vertical, calculate the associated percentage of time, </w:delText>
        </w:r>
        <w:r w:rsidDel="005338A2">
          <w:rPr>
            <w:i/>
            <w:iCs/>
          </w:rPr>
          <w:delText>p</w:delText>
        </w:r>
        <w:r w:rsidDel="005338A2">
          <w:rPr>
            <w:i/>
            <w:iCs/>
            <w:vertAlign w:val="subscript"/>
          </w:rPr>
          <w:delText>rain,i</w:delText>
        </w:r>
        <w:r w:rsidDel="005338A2">
          <w:delText>.</w:delText>
        </w:r>
      </w:del>
    </w:p>
    <w:p w14:paraId="0B9C8217" w14:textId="77777777" w:rsidR="001B76A9" w:rsidDel="005338A2" w:rsidRDefault="001B76A9" w:rsidP="001B76A9">
      <w:pPr>
        <w:pStyle w:val="enumlev1"/>
        <w:keepNext/>
        <w:rPr>
          <w:del w:id="351" w:author="France" w:date="2022-04-28T23:24:00Z"/>
        </w:rPr>
      </w:pPr>
      <w:del w:id="352" w:author="France" w:date="2022-04-28T23:24:00Z">
        <w:r w:rsidDel="005338A2">
          <w:delText>9)</w:delText>
        </w:r>
        <w:r w:rsidDel="005338A2">
          <w:tab/>
          <w:delText>If for each threshold (</w:delText>
        </w:r>
        <w:r w:rsidDel="005338A2">
          <w:rPr>
            <w:i/>
            <w:iCs/>
          </w:rPr>
          <w:delText>C</w:delText>
        </w:r>
        <w:r w:rsidDel="005338A2">
          <w:delText>/</w:delText>
        </w:r>
        <w:r w:rsidDel="005338A2">
          <w:rPr>
            <w:i/>
            <w:iCs/>
          </w:rPr>
          <w:delText>N)</w:delText>
        </w:r>
        <w:r w:rsidDel="005338A2">
          <w:rPr>
            <w:i/>
            <w:iCs/>
            <w:vertAlign w:val="subscript"/>
          </w:rPr>
          <w:delText>Thr,i</w:delText>
        </w:r>
        <w:r w:rsidDel="005338A2">
          <w:delText xml:space="preserve"> the associated percentage of time is not within the range:</w:delText>
        </w:r>
      </w:del>
    </w:p>
    <w:p w14:paraId="0E375E90" w14:textId="77777777" w:rsidR="001B76A9" w:rsidDel="005338A2" w:rsidRDefault="001B76A9" w:rsidP="001B76A9">
      <w:pPr>
        <w:ind w:left="774"/>
        <w:contextualSpacing/>
        <w:jc w:val="center"/>
        <w:rPr>
          <w:del w:id="353" w:author="France" w:date="2022-04-28T23:24:00Z"/>
        </w:rPr>
      </w:pPr>
      <w:del w:id="354" w:author="France" w:date="2022-04-28T23:24:00Z">
        <w:r w:rsidDel="005338A2">
          <w:rPr>
            <w:position w:val="-16"/>
          </w:rPr>
          <w:object w:dxaOrig="2310" w:dyaOrig="435" w14:anchorId="255C4C7B">
            <v:shape id="_x0000_i1048" type="#_x0000_t75" style="width:116.5pt;height:24pt" o:ole="">
              <v:imagedata r:id="rId29" o:title=""/>
            </v:shape>
            <o:OLEObject Type="Embed" ProgID="Equation.DSMT4" ShapeID="_x0000_i1048" DrawAspect="Content" ObjectID="_1757225667" r:id="rId53"/>
          </w:object>
        </w:r>
      </w:del>
    </w:p>
    <w:p w14:paraId="7D33623F" w14:textId="77777777" w:rsidR="001B76A9" w:rsidDel="005338A2" w:rsidRDefault="001B76A9" w:rsidP="001B76A9">
      <w:pPr>
        <w:pStyle w:val="enumlev1"/>
        <w:rPr>
          <w:del w:id="355" w:author="France" w:date="2022-04-28T23:24:00Z"/>
        </w:rPr>
      </w:pPr>
      <w:del w:id="356" w:author="France" w:date="2022-04-28T23:24:00Z">
        <w:r w:rsidDel="005338A2">
          <w:lastRenderedPageBreak/>
          <w:tab/>
          <w:delText>then this generic GSO reference link is not valid.</w:delText>
        </w:r>
      </w:del>
    </w:p>
    <w:p w14:paraId="374D03F9" w14:textId="77777777" w:rsidR="001B76A9" w:rsidDel="005338A2" w:rsidRDefault="001B76A9" w:rsidP="001B76A9">
      <w:pPr>
        <w:pStyle w:val="enumlev1"/>
        <w:rPr>
          <w:del w:id="357" w:author="France" w:date="2022-04-28T23:24:00Z"/>
        </w:rPr>
      </w:pPr>
      <w:del w:id="358" w:author="France" w:date="2022-04-28T23:24:00Z">
        <w:r w:rsidDel="005338A2">
          <w:delText>10)</w:delText>
        </w:r>
        <w:r w:rsidDel="005338A2">
          <w:tab/>
          <w:delText>If at least one threshold meets the criteria in steps 6 and 9, then the lowest threshold, (</w:delText>
        </w:r>
        <w:r w:rsidDel="005338A2">
          <w:rPr>
            <w:i/>
            <w:iCs/>
          </w:rPr>
          <w:delText>C</w:delText>
        </w:r>
        <w:r w:rsidDel="005338A2">
          <w:delText>/</w:delText>
        </w:r>
        <w:r w:rsidDel="005338A2">
          <w:rPr>
            <w:i/>
            <w:iCs/>
          </w:rPr>
          <w:delText>N</w:delText>
        </w:r>
        <w:r w:rsidDel="005338A2">
          <w:delText>)</w:delText>
        </w:r>
        <w:r w:rsidDel="005338A2">
          <w:rPr>
            <w:i/>
            <w:iCs/>
            <w:vertAlign w:val="subscript"/>
          </w:rPr>
          <w:delText>Thr</w:delText>
        </w:r>
        <w:r w:rsidDel="005338A2">
          <w:delText xml:space="preserve"> that meets these criteria should be used in the analysis.</w:delText>
        </w:r>
      </w:del>
    </w:p>
    <w:p w14:paraId="209E2F51" w14:textId="77777777" w:rsidR="001B76A9" w:rsidDel="005338A2" w:rsidRDefault="001B76A9" w:rsidP="001B76A9">
      <w:pPr>
        <w:pStyle w:val="Note"/>
        <w:rPr>
          <w:del w:id="359" w:author="France" w:date="2022-04-28T23:24:00Z"/>
        </w:rPr>
      </w:pPr>
      <w:del w:id="360" w:author="France" w:date="2022-04-28T23:24:00Z">
        <w:r w:rsidDel="005338A2">
          <w:delText xml:space="preserve">NOTE – </w:delText>
        </w:r>
        <w:r w:rsidDel="005338A2">
          <w:rPr>
            <w:i/>
            <w:iCs/>
          </w:rPr>
          <w:delText>A</w:delText>
        </w:r>
        <w:r w:rsidDel="005338A2">
          <w:rPr>
            <w:i/>
            <w:iCs/>
            <w:vertAlign w:val="subscript"/>
          </w:rPr>
          <w:delText>min</w:delText>
        </w:r>
        <w:r w:rsidDel="005338A2">
          <w:rPr>
            <w:vertAlign w:val="subscript"/>
          </w:rPr>
          <w:delText xml:space="preserve"> </w:delText>
        </w:r>
        <w:r w:rsidDel="005338A2">
          <w:delText xml:space="preserve">is 3 dB and the gain relative to peak towards the ES, </w:delText>
        </w:r>
        <w:r w:rsidDel="005338A2">
          <w:rPr>
            <w:i/>
            <w:iCs/>
          </w:rPr>
          <w:delText>G</w:delText>
        </w:r>
        <w:r w:rsidDel="005338A2">
          <w:rPr>
            <w:i/>
            <w:iCs/>
            <w:vertAlign w:val="subscript"/>
          </w:rPr>
          <w:delText>rel</w:delText>
        </w:r>
        <w:r w:rsidDel="005338A2">
          <w:delText> = −3 dB.</w:delText>
        </w:r>
      </w:del>
    </w:p>
    <w:p w14:paraId="6F89F151" w14:textId="77777777" w:rsidR="001B76A9" w:rsidRPr="00E871DC" w:rsidDel="005338A2" w:rsidRDefault="001B76A9" w:rsidP="001B76A9">
      <w:pPr>
        <w:pStyle w:val="Headingb"/>
        <w:rPr>
          <w:del w:id="361" w:author="France" w:date="2022-04-28T23:24:00Z"/>
          <w:lang w:val="en-US"/>
        </w:rPr>
      </w:pPr>
      <w:del w:id="362" w:author="France" w:date="2022-04-28T23:24:00Z">
        <w:r w:rsidRPr="00E871DC" w:rsidDel="005338A2">
          <w:rPr>
            <w:lang w:val="en-US"/>
          </w:rPr>
          <w:delText>Step 1: Generation of precipitation fade PDF</w:delText>
        </w:r>
      </w:del>
    </w:p>
    <w:p w14:paraId="19FBA7CA" w14:textId="77777777" w:rsidR="001B76A9" w:rsidDel="005338A2" w:rsidRDefault="001B76A9" w:rsidP="001B76A9">
      <w:pPr>
        <w:keepNext/>
        <w:rPr>
          <w:del w:id="363" w:author="France" w:date="2022-04-28T23:24:00Z"/>
        </w:rPr>
      </w:pPr>
      <w:del w:id="364" w:author="France" w:date="2022-04-28T23:24:00Z">
        <w:r w:rsidDel="005338A2">
          <w:delText>The precipitation fade PDF should be generated using Recommendation ITU</w:delText>
        </w:r>
        <w:r w:rsidDel="005338A2">
          <w:noBreakHyphen/>
          <w:delText>R P.618 from the selected rain rate, ES height, ES latitude, rain height, elevation angle, frequency and an assumed polarization of vertical as follows:</w:delText>
        </w:r>
      </w:del>
    </w:p>
    <w:p w14:paraId="6660B17E" w14:textId="77777777" w:rsidR="001B76A9" w:rsidDel="005338A2" w:rsidRDefault="001B76A9" w:rsidP="001B76A9">
      <w:pPr>
        <w:pStyle w:val="enumlev1"/>
        <w:rPr>
          <w:del w:id="365" w:author="France" w:date="2022-04-28T23:24:00Z"/>
        </w:rPr>
      </w:pPr>
      <w:del w:id="366" w:author="France" w:date="2022-04-28T23:24:00Z">
        <w:r w:rsidDel="005338A2">
          <w:delText>1)</w:delText>
        </w:r>
        <w:r w:rsidDel="005338A2">
          <w:tab/>
          <w:delText xml:space="preserve">Calculate the maximum fade depth </w:delText>
        </w:r>
        <w:r w:rsidDel="005338A2">
          <w:rPr>
            <w:i/>
            <w:iCs/>
          </w:rPr>
          <w:delText>A</w:delText>
        </w:r>
        <w:r w:rsidDel="005338A2">
          <w:rPr>
            <w:i/>
            <w:iCs/>
            <w:vertAlign w:val="subscript"/>
          </w:rPr>
          <w:delText>max</w:delText>
        </w:r>
        <w:r w:rsidDel="005338A2">
          <w:delText xml:space="preserve"> using </w:delText>
        </w:r>
        <w:r w:rsidDel="005338A2">
          <w:rPr>
            <w:i/>
            <w:iCs/>
          </w:rPr>
          <w:delText>p</w:delText>
        </w:r>
        <w:r w:rsidDel="005338A2">
          <w:delText xml:space="preserve"> = 0.001%</w:delText>
        </w:r>
      </w:del>
    </w:p>
    <w:p w14:paraId="2686290F" w14:textId="77777777" w:rsidR="001B76A9" w:rsidDel="005338A2" w:rsidRDefault="001B76A9" w:rsidP="001B76A9">
      <w:pPr>
        <w:pStyle w:val="enumlev1"/>
        <w:rPr>
          <w:del w:id="367" w:author="France" w:date="2022-04-28T23:24:00Z"/>
        </w:rPr>
      </w:pPr>
      <w:del w:id="368" w:author="France" w:date="2022-04-28T23:24:00Z">
        <w:r w:rsidDel="005338A2">
          <w:delText>2)</w:delText>
        </w:r>
        <w:r w:rsidDel="005338A2">
          <w:tab/>
          <w:delText xml:space="preserve">Create a set of 0.1 dB bins between 0 dB and </w:delText>
        </w:r>
        <w:r w:rsidDel="005338A2">
          <w:rPr>
            <w:i/>
            <w:iCs/>
          </w:rPr>
          <w:delText>A</w:delText>
        </w:r>
        <w:r w:rsidDel="005338A2">
          <w:rPr>
            <w:i/>
            <w:iCs/>
            <w:vertAlign w:val="subscript"/>
          </w:rPr>
          <w:delText xml:space="preserve">max </w:delText>
        </w:r>
      </w:del>
    </w:p>
    <w:p w14:paraId="03E1E8B6" w14:textId="77777777" w:rsidR="001B76A9" w:rsidDel="005338A2" w:rsidRDefault="001B76A9" w:rsidP="001B76A9">
      <w:pPr>
        <w:pStyle w:val="enumlev1"/>
        <w:rPr>
          <w:del w:id="369" w:author="France" w:date="2022-04-28T23:24:00Z"/>
        </w:rPr>
      </w:pPr>
      <w:del w:id="370" w:author="France" w:date="2022-04-28T23:24:00Z">
        <w:r w:rsidDel="005338A2">
          <w:delText>3)</w:delText>
        </w:r>
        <w:r w:rsidDel="005338A2">
          <w:tab/>
          <w:delText xml:space="preserve">For each of the bins, determine the associate probability </w:delText>
        </w:r>
        <w:r w:rsidDel="005338A2">
          <w:rPr>
            <w:i/>
            <w:iCs/>
          </w:rPr>
          <w:delText>p</w:delText>
        </w:r>
        <w:r w:rsidDel="005338A2">
          <w:delText xml:space="preserve"> to create a cumulative distribution function (CDF) of </w:delText>
        </w:r>
        <w:r w:rsidDel="005338A2">
          <w:rPr>
            <w:i/>
            <w:iCs/>
          </w:rPr>
          <w:delText>A</w:delText>
        </w:r>
        <w:r w:rsidDel="005338A2">
          <w:rPr>
            <w:i/>
            <w:iCs/>
            <w:vertAlign w:val="subscript"/>
          </w:rPr>
          <w:delText>rain</w:delText>
        </w:r>
      </w:del>
    </w:p>
    <w:p w14:paraId="0CA953CE" w14:textId="77777777" w:rsidR="001B76A9" w:rsidDel="005338A2" w:rsidRDefault="001B76A9" w:rsidP="001B76A9">
      <w:pPr>
        <w:pStyle w:val="enumlev1"/>
        <w:rPr>
          <w:del w:id="371" w:author="France" w:date="2022-04-28T23:24:00Z"/>
        </w:rPr>
      </w:pPr>
      <w:del w:id="372" w:author="France" w:date="2022-04-28T23:24:00Z">
        <w:r w:rsidDel="005338A2">
          <w:delText>4)</w:delText>
        </w:r>
        <w:r w:rsidDel="005338A2">
          <w:tab/>
          <w:delText xml:space="preserve">For each of the bins, convert this CDF into a PDF of </w:delText>
        </w:r>
        <w:r w:rsidDel="005338A2">
          <w:rPr>
            <w:i/>
            <w:iCs/>
          </w:rPr>
          <w:delText>A</w:delText>
        </w:r>
        <w:r w:rsidDel="005338A2">
          <w:rPr>
            <w:i/>
            <w:iCs/>
            <w:vertAlign w:val="subscript"/>
          </w:rPr>
          <w:delText>rain</w:delText>
        </w:r>
      </w:del>
    </w:p>
    <w:p w14:paraId="5700B677" w14:textId="77777777" w:rsidR="001B76A9" w:rsidDel="005338A2" w:rsidRDefault="001B76A9" w:rsidP="001B76A9">
      <w:pPr>
        <w:rPr>
          <w:del w:id="373" w:author="France" w:date="2022-04-28T23:24:00Z"/>
        </w:rPr>
      </w:pPr>
      <w:del w:id="374" w:author="France" w:date="2022-04-28T23:24:00Z">
        <w:r w:rsidDel="005338A2">
          <w:delText>When using Recommendation ITU</w:delText>
        </w:r>
        <w:r w:rsidDel="005338A2">
          <w:noBreakHyphen/>
          <w:delText>R P.618, the precipitation attenuation should be 0 dB for time percentages above</w:delText>
        </w:r>
        <w:r w:rsidDel="005338A2">
          <w:rPr>
            <w:i/>
          </w:rPr>
          <w:delText xml:space="preserve"> p</w:delText>
        </w:r>
        <w:r w:rsidDel="005338A2">
          <w:rPr>
            <w:i/>
            <w:vertAlign w:val="subscript"/>
          </w:rPr>
          <w:delText>max</w:delText>
        </w:r>
        <w:r w:rsidDel="005338A2">
          <w:delText xml:space="preserve"> where </w:delText>
        </w:r>
        <w:r w:rsidDel="005338A2">
          <w:rPr>
            <w:i/>
          </w:rPr>
          <w:delText>p</w:delText>
        </w:r>
        <w:r w:rsidDel="005338A2">
          <w:rPr>
            <w:i/>
            <w:vertAlign w:val="subscript"/>
          </w:rPr>
          <w:delText xml:space="preserve">max </w:delText>
        </w:r>
        <w:r w:rsidDel="005338A2">
          <w:delText xml:space="preserve">is the minimum value of a) 10% and b) the probability of rain attenuation on a slant path calculated from § 2.2.1.2. of Recommendation ITU-R P.618-13. </w:delText>
        </w:r>
      </w:del>
    </w:p>
    <w:p w14:paraId="5164C8A6" w14:textId="77777777" w:rsidR="001B76A9" w:rsidDel="005338A2" w:rsidRDefault="001B76A9" w:rsidP="001B76A9">
      <w:pPr>
        <w:rPr>
          <w:del w:id="375" w:author="France" w:date="2022-04-28T23:24:00Z"/>
        </w:rPr>
      </w:pPr>
      <w:del w:id="376" w:author="France" w:date="2022-04-28T23:24:00Z">
        <w:r w:rsidDel="005338A2">
          <w:delText>A bin size of 0.1 dB should be used to ensure consistency with the output from Recommendation ITU</w:delText>
        </w:r>
        <w:r w:rsidDel="005338A2">
          <w:noBreakHyphen/>
          <w:delText xml:space="preserve">R S.1503. Each bin of the CDF contains the probability that the precipitation fade is at least </w:delText>
        </w:r>
        <w:r w:rsidDel="005338A2">
          <w:rPr>
            <w:i/>
            <w:iCs/>
          </w:rPr>
          <w:delText>A</w:delText>
        </w:r>
        <w:r w:rsidDel="005338A2">
          <w:rPr>
            <w:i/>
            <w:iCs/>
            <w:vertAlign w:val="subscript"/>
          </w:rPr>
          <w:delText>rain</w:delText>
        </w:r>
        <w:r w:rsidDel="005338A2">
          <w:rPr>
            <w:i/>
            <w:iCs/>
          </w:rPr>
          <w:delText> </w:delText>
        </w:r>
        <w:r w:rsidDel="005338A2">
          <w:delText xml:space="preserve">dB. Each bin of the PDF contains the probability that the precipitation fade is between </w:delText>
        </w:r>
        <w:r w:rsidDel="005338A2">
          <w:rPr>
            <w:i/>
            <w:iCs/>
          </w:rPr>
          <w:delText>A</w:delText>
        </w:r>
        <w:r w:rsidDel="005338A2">
          <w:rPr>
            <w:i/>
            <w:iCs/>
            <w:vertAlign w:val="subscript"/>
          </w:rPr>
          <w:delText>rain</w:delText>
        </w:r>
        <w:r w:rsidDel="005338A2">
          <w:rPr>
            <w:i/>
            <w:iCs/>
          </w:rPr>
          <w:delText xml:space="preserve"> </w:delText>
        </w:r>
        <w:r w:rsidDel="005338A2">
          <w:delText xml:space="preserve">and </w:delText>
        </w:r>
        <w:r w:rsidDel="005338A2">
          <w:rPr>
            <w:i/>
            <w:iCs/>
          </w:rPr>
          <w:delText>A</w:delText>
        </w:r>
        <w:r w:rsidDel="005338A2">
          <w:rPr>
            <w:i/>
            <w:iCs/>
            <w:vertAlign w:val="subscript"/>
          </w:rPr>
          <w:delText>rain</w:delText>
        </w:r>
        <w:r w:rsidDel="005338A2">
          <w:delText xml:space="preserve"> + 0.1 dB. During implementation, the array of bins can be capped at the minimum of </w:delText>
        </w:r>
        <w:r w:rsidDel="005338A2">
          <w:rPr>
            <w:i/>
            <w:iCs/>
          </w:rPr>
          <w:delText>A</w:delText>
        </w:r>
        <w:r w:rsidDel="005338A2">
          <w:rPr>
            <w:i/>
            <w:iCs/>
            <w:vertAlign w:val="subscript"/>
          </w:rPr>
          <w:delText>max</w:delText>
        </w:r>
        <w:r w:rsidDel="005338A2">
          <w:rPr>
            <w:i/>
            <w:iCs/>
          </w:rPr>
          <w:delText xml:space="preserve"> </w:delText>
        </w:r>
        <w:r w:rsidDel="005338A2">
          <w:delText xml:space="preserve">and the fade for which the resulting </w:delText>
        </w:r>
        <w:r w:rsidDel="005338A2">
          <w:rPr>
            <w:i/>
            <w:iCs/>
          </w:rPr>
          <w:delText>C</w:delText>
        </w:r>
        <w:r w:rsidDel="005338A2">
          <w:delText>/</w:delText>
        </w:r>
        <w:r w:rsidDel="005338A2">
          <w:rPr>
            <w:i/>
            <w:iCs/>
          </w:rPr>
          <w:delText>N</w:delText>
        </w:r>
        <w:r w:rsidDel="005338A2">
          <w:delText xml:space="preserve"> would lead to the link being unavailable or have zero through-put. </w:delText>
        </w:r>
      </w:del>
    </w:p>
    <w:p w14:paraId="227264D8" w14:textId="77777777" w:rsidR="001B76A9" w:rsidRPr="00E871DC" w:rsidDel="005338A2" w:rsidRDefault="001B76A9" w:rsidP="001B76A9">
      <w:pPr>
        <w:pStyle w:val="Headingb"/>
        <w:rPr>
          <w:del w:id="377" w:author="France" w:date="2022-04-28T23:24:00Z"/>
          <w:lang w:val="en-US"/>
        </w:rPr>
      </w:pPr>
      <w:del w:id="378" w:author="France" w:date="2022-04-28T23:24:00Z">
        <w:r w:rsidRPr="00E871DC" w:rsidDel="005338A2">
          <w:rPr>
            <w:lang w:val="en-US"/>
          </w:rPr>
          <w:delText>Step 2: Generation of epfd PDF</w:delText>
        </w:r>
      </w:del>
    </w:p>
    <w:p w14:paraId="19937276" w14:textId="77777777" w:rsidR="001B76A9" w:rsidDel="005338A2" w:rsidRDefault="001B76A9" w:rsidP="001B76A9">
      <w:pPr>
        <w:rPr>
          <w:del w:id="379" w:author="France" w:date="2022-04-28T23:24:00Z"/>
        </w:rPr>
      </w:pPr>
      <w:del w:id="380" w:author="France" w:date="2022-04-28T23:24:00Z">
        <w:r w:rsidDel="005338A2">
          <w:delText>Recommendation ITU</w:delText>
        </w:r>
        <w:r w:rsidDel="005338A2">
          <w:noBreakHyphen/>
          <w:delText>R S.1503 should be used to determine the epfd CDF from the non-GSO FSS parameters and the frequency, dish size and ES gain pattern. The epfd CDF will be calculated at the worst-case geometry from Recommendation ITU</w:delText>
        </w:r>
        <w:r w:rsidDel="005338A2">
          <w:noBreakHyphen/>
          <w:delText>R S.1503.</w:delText>
        </w:r>
      </w:del>
    </w:p>
    <w:p w14:paraId="489AD0FD" w14:textId="77777777" w:rsidR="001B76A9" w:rsidDel="005338A2" w:rsidRDefault="001B76A9" w:rsidP="001B76A9">
      <w:pPr>
        <w:rPr>
          <w:del w:id="381" w:author="France" w:date="2022-04-28T23:24:00Z"/>
        </w:rPr>
      </w:pPr>
      <w:del w:id="382" w:author="France" w:date="2022-04-28T23:24:00Z">
        <w:r w:rsidDel="005338A2">
          <w:delText xml:space="preserve">The epfd CDF should then be converted into a PDF. </w:delText>
        </w:r>
      </w:del>
    </w:p>
    <w:p w14:paraId="7650559F" w14:textId="77777777" w:rsidR="001B76A9" w:rsidRPr="00E871DC" w:rsidDel="005338A2" w:rsidRDefault="001B76A9" w:rsidP="001B76A9">
      <w:pPr>
        <w:pStyle w:val="Headingb"/>
        <w:rPr>
          <w:del w:id="383" w:author="France" w:date="2022-04-28T23:24:00Z"/>
          <w:b w:val="0"/>
          <w:lang w:val="en-US"/>
        </w:rPr>
      </w:pPr>
      <w:del w:id="384" w:author="France" w:date="2022-04-28T23:24:00Z">
        <w:r w:rsidRPr="00E871DC" w:rsidDel="005338A2">
          <w:rPr>
            <w:b w:val="0"/>
            <w:lang w:val="en-US"/>
          </w:rPr>
          <w:delText xml:space="preserve">Step 3: Creation of </w:delText>
        </w:r>
        <w:r w:rsidRPr="00E871DC" w:rsidDel="005338A2">
          <w:rPr>
            <w:b w:val="0"/>
            <w:i/>
            <w:iCs/>
            <w:lang w:val="en-US"/>
          </w:rPr>
          <w:delText>C</w:delText>
        </w:r>
        <w:r w:rsidRPr="00E871DC" w:rsidDel="005338A2">
          <w:rPr>
            <w:b w:val="0"/>
            <w:lang w:val="en-US"/>
          </w:rPr>
          <w:delText>/</w:delText>
        </w:r>
        <w:r w:rsidRPr="00E871DC" w:rsidDel="005338A2">
          <w:rPr>
            <w:b w:val="0"/>
            <w:i/>
            <w:iCs/>
            <w:lang w:val="en-US"/>
          </w:rPr>
          <w:delText>N</w:delText>
        </w:r>
        <w:r w:rsidRPr="00E871DC" w:rsidDel="005338A2">
          <w:rPr>
            <w:b w:val="0"/>
            <w:lang w:val="en-US"/>
          </w:rPr>
          <w:delText xml:space="preserve"> and </w:delText>
        </w:r>
        <w:r w:rsidRPr="00E871DC" w:rsidDel="005338A2">
          <w:rPr>
            <w:b w:val="0"/>
            <w:i/>
            <w:iCs/>
            <w:lang w:val="en-US"/>
          </w:rPr>
          <w:delText>C</w:delText>
        </w:r>
        <w:r w:rsidRPr="00E871DC" w:rsidDel="005338A2">
          <w:rPr>
            <w:b w:val="0"/>
            <w:lang w:val="en-US"/>
          </w:rPr>
          <w:delText>/(</w:delText>
        </w:r>
        <w:r w:rsidRPr="00E871DC" w:rsidDel="005338A2">
          <w:rPr>
            <w:b w:val="0"/>
            <w:i/>
            <w:iCs/>
            <w:lang w:val="en-US"/>
          </w:rPr>
          <w:delText>N</w:delText>
        </w:r>
        <w:r w:rsidRPr="00E871DC" w:rsidDel="005338A2">
          <w:rPr>
            <w:b w:val="0"/>
            <w:lang w:val="en-US"/>
          </w:rPr>
          <w:delText>+</w:delText>
        </w:r>
        <w:r w:rsidRPr="00E871DC" w:rsidDel="005338A2">
          <w:rPr>
            <w:b w:val="0"/>
            <w:i/>
            <w:iCs/>
            <w:lang w:val="en-US"/>
          </w:rPr>
          <w:delText>I</w:delText>
        </w:r>
        <w:r w:rsidRPr="00E871DC" w:rsidDel="005338A2">
          <w:rPr>
            <w:b w:val="0"/>
            <w:lang w:val="en-US"/>
          </w:rPr>
          <w:delText xml:space="preserve">) CDFs by convolution of precipitation fade PDF with epfd </w:delText>
        </w:r>
        <w:r w:rsidRPr="00E871DC" w:rsidDel="005338A2">
          <w:rPr>
            <w:lang w:val="en-US"/>
          </w:rPr>
          <w:delText>PDF</w:delText>
        </w:r>
      </w:del>
    </w:p>
    <w:p w14:paraId="02F19B31" w14:textId="77777777" w:rsidR="001B76A9" w:rsidDel="005338A2" w:rsidRDefault="001B76A9" w:rsidP="001B76A9">
      <w:pPr>
        <w:rPr>
          <w:del w:id="385" w:author="France" w:date="2022-04-28T23:24:00Z"/>
        </w:rPr>
      </w:pPr>
      <w:del w:id="386" w:author="France" w:date="2022-04-28T23:24:00Z">
        <w:r w:rsidDel="005338A2">
          <w:delText xml:space="preserve">For the selected generic GSO reference link, the </w:delText>
        </w:r>
        <w:r w:rsidDel="005338A2">
          <w:rPr>
            <w:i/>
            <w:iCs/>
          </w:rPr>
          <w:delText>C</w:delText>
        </w:r>
        <w:r w:rsidDel="005338A2">
          <w:delText>/</w:delText>
        </w:r>
        <w:r w:rsidDel="005338A2">
          <w:rPr>
            <w:i/>
            <w:iCs/>
          </w:rPr>
          <w:delText>N</w:delText>
        </w:r>
        <w:r w:rsidDel="005338A2">
          <w:delText xml:space="preserve"> and </w:delText>
        </w:r>
        <w:r w:rsidDel="005338A2">
          <w:rPr>
            <w:i/>
            <w:iCs/>
          </w:rPr>
          <w:delText>C</w:delText>
        </w:r>
        <w:r w:rsidDel="005338A2">
          <w:delText>/(</w:delText>
        </w:r>
        <w:r w:rsidDel="005338A2">
          <w:rPr>
            <w:i/>
            <w:iCs/>
          </w:rPr>
          <w:delText>N</w:delText>
        </w:r>
        <w:r w:rsidDel="005338A2">
          <w:delText>+</w:delText>
        </w:r>
        <w:r w:rsidDel="005338A2">
          <w:rPr>
            <w:i/>
            <w:iCs/>
          </w:rPr>
          <w:delText>I</w:delText>
        </w:r>
        <w:r w:rsidDel="005338A2">
          <w:delText>) PDFs should be generated using the following steps to undertake the discrete convolution:</w:delText>
        </w:r>
      </w:del>
    </w:p>
    <w:p w14:paraId="09DB65F8" w14:textId="77777777" w:rsidR="001B76A9" w:rsidDel="005338A2" w:rsidRDefault="001B76A9" w:rsidP="001B76A9">
      <w:pPr>
        <w:tabs>
          <w:tab w:val="clear" w:pos="2268"/>
          <w:tab w:val="left" w:pos="2608"/>
          <w:tab w:val="left" w:pos="3345"/>
        </w:tabs>
        <w:spacing w:before="80"/>
        <w:ind w:left="1134" w:hanging="1134"/>
        <w:rPr>
          <w:del w:id="387" w:author="France" w:date="2022-04-28T23:24:00Z"/>
          <w:i/>
          <w:iCs/>
        </w:rPr>
      </w:pPr>
      <w:del w:id="388" w:author="France" w:date="2022-04-28T23:24:00Z">
        <w:r w:rsidDel="005338A2">
          <w:rPr>
            <w:i/>
            <w:iCs/>
          </w:rPr>
          <w:tab/>
          <w:delText>Initialize the C</w:delText>
        </w:r>
        <w:r w:rsidDel="005338A2">
          <w:delText>/</w:delText>
        </w:r>
        <w:r w:rsidDel="005338A2">
          <w:rPr>
            <w:i/>
            <w:iCs/>
          </w:rPr>
          <w:delText>N and C</w:delText>
        </w:r>
        <w:r w:rsidDel="005338A2">
          <w:rPr>
            <w:iCs/>
          </w:rPr>
          <w:delText>/</w:delText>
        </w:r>
        <w:r w:rsidDel="005338A2">
          <w:rPr>
            <w:i/>
            <w:iCs/>
          </w:rPr>
          <w:delText>(N+I) distributions with bin size of 0.1 dB</w:delText>
        </w:r>
      </w:del>
    </w:p>
    <w:p w14:paraId="40E3934B" w14:textId="77777777" w:rsidR="001B76A9" w:rsidDel="005338A2" w:rsidRDefault="001B76A9" w:rsidP="001B76A9">
      <w:pPr>
        <w:tabs>
          <w:tab w:val="clear" w:pos="2268"/>
          <w:tab w:val="left" w:pos="2608"/>
          <w:tab w:val="left" w:pos="3345"/>
        </w:tabs>
        <w:spacing w:before="80"/>
        <w:ind w:left="1134" w:hanging="1134"/>
        <w:rPr>
          <w:del w:id="389" w:author="France" w:date="2022-04-28T23:24:00Z"/>
          <w:i/>
          <w:iCs/>
        </w:rPr>
      </w:pPr>
      <w:del w:id="390" w:author="France" w:date="2022-04-28T23:24:00Z">
        <w:r w:rsidDel="005338A2">
          <w:rPr>
            <w:i/>
            <w:iCs/>
          </w:rPr>
          <w:tab/>
          <w:delText xml:space="preserve">Calculate the effective area of an isotropic antenna at wavelength </w:delText>
        </w:r>
        <w:r w:rsidDel="005338A2">
          <w:rPr>
            <w:i/>
            <w:iCs/>
          </w:rPr>
          <w:sym w:font="Symbol" w:char="F06C"/>
        </w:r>
        <w:r w:rsidDel="005338A2">
          <w:rPr>
            <w:i/>
            <w:iCs/>
          </w:rPr>
          <w:delText xml:space="preserve"> using:</w:delText>
        </w:r>
      </w:del>
    </w:p>
    <w:p w14:paraId="7596778E" w14:textId="77777777" w:rsidR="001B76A9" w:rsidDel="005338A2" w:rsidRDefault="001B76A9" w:rsidP="001B76A9">
      <w:pPr>
        <w:tabs>
          <w:tab w:val="clear" w:pos="1871"/>
          <w:tab w:val="clear" w:pos="2268"/>
          <w:tab w:val="center" w:pos="4820"/>
          <w:tab w:val="right" w:pos="9639"/>
        </w:tabs>
        <w:rPr>
          <w:del w:id="391" w:author="France" w:date="2022-04-28T23:24:00Z"/>
          <w:iCs/>
        </w:rPr>
      </w:pPr>
      <w:del w:id="392" w:author="France" w:date="2022-04-28T23:24:00Z">
        <w:r w:rsidDel="005338A2">
          <w:rPr>
            <w:i/>
            <w:iCs/>
          </w:rPr>
          <w:tab/>
        </w:r>
        <w:r w:rsidDel="005338A2">
          <w:rPr>
            <w:i/>
            <w:iCs/>
          </w:rPr>
          <w:tab/>
        </w:r>
        <w:r w:rsidDel="005338A2">
          <w:rPr>
            <w:i/>
            <w:iCs/>
            <w:position w:val="-34"/>
          </w:rPr>
          <w:object w:dxaOrig="1875" w:dyaOrig="720" w14:anchorId="60EEE39F">
            <v:shape id="_x0000_i1049" type="#_x0000_t75" style="width:90.5pt;height:38.5pt" o:ole="">
              <v:imagedata r:id="rId54" o:title=""/>
            </v:shape>
            <o:OLEObject Type="Embed" ProgID="Equation.DSMT4" ShapeID="_x0000_i1049" DrawAspect="Content" ObjectID="_1757225668" r:id="rId55"/>
          </w:object>
        </w:r>
      </w:del>
    </w:p>
    <w:p w14:paraId="287572E8" w14:textId="77777777" w:rsidR="001B76A9" w:rsidDel="005338A2" w:rsidRDefault="001B76A9" w:rsidP="001B76A9">
      <w:pPr>
        <w:tabs>
          <w:tab w:val="clear" w:pos="2268"/>
          <w:tab w:val="left" w:pos="2608"/>
          <w:tab w:val="left" w:pos="3345"/>
        </w:tabs>
        <w:spacing w:before="80"/>
        <w:ind w:left="1134" w:hanging="1134"/>
        <w:rPr>
          <w:del w:id="393" w:author="France" w:date="2022-04-28T23:24:00Z"/>
          <w:i/>
          <w:iCs/>
        </w:rPr>
      </w:pPr>
      <w:del w:id="394" w:author="France" w:date="2022-04-28T23:24:00Z">
        <w:r w:rsidDel="005338A2">
          <w:rPr>
            <w:i/>
            <w:iCs/>
          </w:rPr>
          <w:tab/>
          <w:delText>Calculate the wanted signal power accounting for additional link losses and gain at edge of coverage:</w:delText>
        </w:r>
      </w:del>
    </w:p>
    <w:p w14:paraId="3CC5EC8C" w14:textId="77777777" w:rsidR="001B76A9" w:rsidDel="005338A2" w:rsidRDefault="001B76A9" w:rsidP="001B76A9">
      <w:pPr>
        <w:tabs>
          <w:tab w:val="clear" w:pos="1871"/>
          <w:tab w:val="clear" w:pos="2268"/>
          <w:tab w:val="center" w:pos="4820"/>
          <w:tab w:val="right" w:pos="9639"/>
        </w:tabs>
        <w:rPr>
          <w:del w:id="395" w:author="France" w:date="2022-04-28T23:24:00Z"/>
          <w:i/>
          <w:iCs/>
        </w:rPr>
      </w:pPr>
      <w:del w:id="396" w:author="France" w:date="2022-04-28T23:24:00Z">
        <w:r w:rsidDel="005338A2">
          <w:tab/>
        </w:r>
        <w:r w:rsidDel="005338A2">
          <w:tab/>
        </w:r>
        <w:r w:rsidDel="005338A2">
          <w:rPr>
            <w:i/>
            <w:iCs/>
          </w:rPr>
          <w:delText xml:space="preserve">C = eirp + </w:delText>
        </w:r>
        <w:r w:rsidDel="005338A2">
          <w:sym w:font="Symbol" w:char="F044"/>
        </w:r>
        <w:r w:rsidDel="005338A2">
          <w:rPr>
            <w:i/>
            <w:iCs/>
          </w:rPr>
          <w:delText>eirp − L</w:delText>
        </w:r>
        <w:r w:rsidDel="005338A2">
          <w:rPr>
            <w:i/>
            <w:iCs/>
            <w:vertAlign w:val="subscript"/>
          </w:rPr>
          <w:delText>fs</w:delText>
        </w:r>
        <w:r w:rsidDel="005338A2">
          <w:rPr>
            <w:i/>
            <w:iCs/>
          </w:rPr>
          <w:delText xml:space="preserve"> + G</w:delText>
        </w:r>
        <w:r w:rsidDel="005338A2">
          <w:rPr>
            <w:i/>
            <w:iCs/>
            <w:vertAlign w:val="subscript"/>
          </w:rPr>
          <w:delText>max</w:delText>
        </w:r>
        <w:r w:rsidDel="005338A2">
          <w:rPr>
            <w:i/>
            <w:iCs/>
          </w:rPr>
          <w:delText xml:space="preserve"> − L</w:delText>
        </w:r>
        <w:r w:rsidDel="005338A2">
          <w:rPr>
            <w:i/>
            <w:iCs/>
            <w:vertAlign w:val="subscript"/>
          </w:rPr>
          <w:delText>o</w:delText>
        </w:r>
        <w:r w:rsidDel="005338A2">
          <w:rPr>
            <w:i/>
            <w:iCs/>
          </w:rPr>
          <w:delText>+ G</w:delText>
        </w:r>
        <w:r w:rsidDel="005338A2">
          <w:rPr>
            <w:i/>
            <w:iCs/>
            <w:vertAlign w:val="subscript"/>
          </w:rPr>
          <w:delText>rel</w:delText>
        </w:r>
      </w:del>
    </w:p>
    <w:p w14:paraId="10108E87" w14:textId="77777777" w:rsidR="001B76A9" w:rsidDel="005338A2" w:rsidRDefault="001B76A9" w:rsidP="001B76A9">
      <w:pPr>
        <w:tabs>
          <w:tab w:val="clear" w:pos="2268"/>
          <w:tab w:val="left" w:pos="2608"/>
          <w:tab w:val="left" w:pos="3345"/>
        </w:tabs>
        <w:spacing w:before="80"/>
        <w:ind w:left="1134" w:hanging="1134"/>
        <w:rPr>
          <w:del w:id="397" w:author="France" w:date="2022-04-28T23:24:00Z"/>
          <w:i/>
          <w:iCs/>
        </w:rPr>
      </w:pPr>
      <w:del w:id="398" w:author="France" w:date="2022-04-28T23:24:00Z">
        <w:r w:rsidDel="005338A2">
          <w:rPr>
            <w:i/>
            <w:iCs/>
          </w:rPr>
          <w:tab/>
          <w:delText>Calculate the system noise power using:</w:delText>
        </w:r>
      </w:del>
    </w:p>
    <w:p w14:paraId="66389873" w14:textId="77777777" w:rsidR="001B76A9" w:rsidRPr="00725CEF" w:rsidDel="005338A2" w:rsidRDefault="001B76A9" w:rsidP="001B76A9">
      <w:pPr>
        <w:tabs>
          <w:tab w:val="clear" w:pos="1871"/>
          <w:tab w:val="clear" w:pos="2268"/>
          <w:tab w:val="center" w:pos="4820"/>
          <w:tab w:val="right" w:pos="9639"/>
        </w:tabs>
        <w:rPr>
          <w:del w:id="399" w:author="France" w:date="2022-04-28T23:24:00Z"/>
          <w:i/>
          <w:iCs/>
        </w:rPr>
      </w:pPr>
      <w:del w:id="400" w:author="France" w:date="2022-04-28T23:24:00Z">
        <w:r w:rsidDel="005338A2">
          <w:tab/>
        </w:r>
        <w:r w:rsidDel="005338A2">
          <w:tab/>
        </w:r>
        <w:r w:rsidRPr="00725CEF" w:rsidDel="005338A2">
          <w:rPr>
            <w:i/>
            <w:iCs/>
          </w:rPr>
          <w:delText>N</w:delText>
        </w:r>
        <w:r w:rsidRPr="00725CEF" w:rsidDel="005338A2">
          <w:rPr>
            <w:i/>
            <w:iCs/>
            <w:vertAlign w:val="subscript"/>
          </w:rPr>
          <w:delText>T</w:delText>
        </w:r>
        <w:r w:rsidRPr="00725CEF" w:rsidDel="005338A2">
          <w:rPr>
            <w:i/>
            <w:iCs/>
          </w:rPr>
          <w:delText xml:space="preserve"> = </w:delText>
        </w:r>
        <w:r w:rsidRPr="00725CEF" w:rsidDel="005338A2">
          <w:delText>10log(</w:delText>
        </w:r>
        <w:r w:rsidRPr="00725CEF" w:rsidDel="005338A2">
          <w:rPr>
            <w:i/>
            <w:iCs/>
          </w:rPr>
          <w:delText>T ∙ B</w:delText>
        </w:r>
        <w:r w:rsidRPr="00725CEF" w:rsidDel="005338A2">
          <w:rPr>
            <w:i/>
            <w:iCs/>
            <w:vertAlign w:val="subscript"/>
          </w:rPr>
          <w:delText>MHz</w:delText>
        </w:r>
        <w:r w:rsidRPr="00725CEF" w:rsidDel="005338A2">
          <w:rPr>
            <w:i/>
            <w:iCs/>
          </w:rPr>
          <w:delText> ∙ </w:delText>
        </w:r>
        <w:r w:rsidRPr="00725CEF" w:rsidDel="005338A2">
          <w:delText>10</w:delText>
        </w:r>
        <w:r w:rsidRPr="00725CEF" w:rsidDel="005338A2">
          <w:rPr>
            <w:vertAlign w:val="superscript"/>
          </w:rPr>
          <w:delText>6</w:delText>
        </w:r>
        <w:r w:rsidRPr="00725CEF" w:rsidDel="005338A2">
          <w:delText>)</w:delText>
        </w:r>
        <w:r w:rsidRPr="00725CEF" w:rsidDel="005338A2">
          <w:rPr>
            <w:i/>
            <w:iCs/>
          </w:rPr>
          <w:delText xml:space="preserve"> + k</w:delText>
        </w:r>
        <w:r w:rsidRPr="00725CEF" w:rsidDel="005338A2">
          <w:rPr>
            <w:i/>
            <w:iCs/>
            <w:vertAlign w:val="subscript"/>
          </w:rPr>
          <w:delText>dB</w:delText>
        </w:r>
        <w:r w:rsidRPr="00725CEF" w:rsidDel="005338A2">
          <w:rPr>
            <w:i/>
            <w:iCs/>
          </w:rPr>
          <w:delText xml:space="preserve"> + M</w:delText>
        </w:r>
        <w:r w:rsidRPr="00725CEF" w:rsidDel="005338A2">
          <w:rPr>
            <w:i/>
            <w:iCs/>
            <w:vertAlign w:val="subscript"/>
          </w:rPr>
          <w:delText>ointra</w:delText>
        </w:r>
      </w:del>
    </w:p>
    <w:p w14:paraId="243D5197" w14:textId="77777777" w:rsidR="001B76A9" w:rsidDel="005338A2" w:rsidRDefault="001B76A9" w:rsidP="001B76A9">
      <w:pPr>
        <w:tabs>
          <w:tab w:val="clear" w:pos="2268"/>
          <w:tab w:val="left" w:pos="2608"/>
          <w:tab w:val="left" w:pos="3345"/>
        </w:tabs>
        <w:spacing w:before="80"/>
        <w:ind w:left="1134" w:hanging="1134"/>
        <w:rPr>
          <w:del w:id="401" w:author="France" w:date="2022-04-28T23:24:00Z"/>
          <w:i/>
          <w:iCs/>
        </w:rPr>
      </w:pPr>
      <w:del w:id="402" w:author="France" w:date="2022-04-28T23:24:00Z">
        <w:r w:rsidRPr="00725CEF" w:rsidDel="005338A2">
          <w:rPr>
            <w:i/>
            <w:iCs/>
          </w:rPr>
          <w:tab/>
        </w:r>
        <w:r w:rsidDel="005338A2">
          <w:rPr>
            <w:i/>
            <w:iCs/>
          </w:rPr>
          <w:delText>For each value A</w:delText>
        </w:r>
        <w:r w:rsidDel="005338A2">
          <w:rPr>
            <w:i/>
            <w:iCs/>
            <w:vertAlign w:val="subscript"/>
          </w:rPr>
          <w:delText>rain</w:delText>
        </w:r>
        <w:r w:rsidDel="005338A2">
          <w:rPr>
            <w:i/>
            <w:iCs/>
          </w:rPr>
          <w:delText xml:space="preserve"> in the precipitation fade PDF</w:delText>
        </w:r>
      </w:del>
    </w:p>
    <w:p w14:paraId="5F6FD137" w14:textId="77777777" w:rsidR="001B76A9" w:rsidDel="005338A2" w:rsidRDefault="001B76A9" w:rsidP="001B76A9">
      <w:pPr>
        <w:ind w:left="720"/>
        <w:rPr>
          <w:del w:id="403" w:author="France" w:date="2022-04-28T23:24:00Z"/>
          <w:i/>
          <w:iCs/>
        </w:rPr>
      </w:pPr>
      <w:del w:id="404" w:author="France" w:date="2022-04-28T23:24:00Z">
        <w:r w:rsidDel="005338A2">
          <w:rPr>
            <w:i/>
            <w:iCs/>
          </w:rPr>
          <w:delText>{</w:delText>
        </w:r>
      </w:del>
    </w:p>
    <w:p w14:paraId="5FBA1022" w14:textId="77777777" w:rsidR="001B76A9" w:rsidDel="005338A2" w:rsidRDefault="001B76A9" w:rsidP="001B76A9">
      <w:pPr>
        <w:tabs>
          <w:tab w:val="clear" w:pos="2268"/>
          <w:tab w:val="left" w:pos="2608"/>
          <w:tab w:val="left" w:pos="3345"/>
        </w:tabs>
        <w:spacing w:before="80"/>
        <w:ind w:left="1134" w:hanging="1134"/>
        <w:rPr>
          <w:del w:id="405" w:author="France" w:date="2022-04-28T23:24:00Z"/>
          <w:i/>
          <w:iCs/>
        </w:rPr>
      </w:pPr>
      <w:del w:id="406" w:author="France" w:date="2022-04-28T23:24:00Z">
        <w:r w:rsidDel="005338A2">
          <w:rPr>
            <w:i/>
            <w:iCs/>
          </w:rPr>
          <w:lastRenderedPageBreak/>
          <w:tab/>
          <w:delText>Calculate the faded wanted signal power using:</w:delText>
        </w:r>
      </w:del>
    </w:p>
    <w:p w14:paraId="0009CA70" w14:textId="77777777" w:rsidR="001B76A9" w:rsidDel="005338A2" w:rsidRDefault="001B76A9" w:rsidP="001B76A9">
      <w:pPr>
        <w:tabs>
          <w:tab w:val="clear" w:pos="1871"/>
          <w:tab w:val="clear" w:pos="2268"/>
          <w:tab w:val="center" w:pos="4820"/>
          <w:tab w:val="right" w:pos="9639"/>
        </w:tabs>
        <w:rPr>
          <w:del w:id="407" w:author="France" w:date="2022-04-28T23:24:00Z"/>
          <w:i/>
          <w:iCs/>
        </w:rPr>
      </w:pPr>
      <w:del w:id="408" w:author="France" w:date="2022-04-28T23:24:00Z">
        <w:r w:rsidDel="005338A2">
          <w:tab/>
        </w:r>
        <w:r w:rsidDel="005338A2">
          <w:tab/>
        </w:r>
        <w:r w:rsidDel="005338A2">
          <w:rPr>
            <w:i/>
            <w:iCs/>
          </w:rPr>
          <w:delText>C</w:delText>
        </w:r>
        <w:r w:rsidDel="005338A2">
          <w:rPr>
            <w:i/>
            <w:iCs/>
            <w:vertAlign w:val="subscript"/>
          </w:rPr>
          <w:delText>f</w:delText>
        </w:r>
        <w:r w:rsidDel="005338A2">
          <w:rPr>
            <w:i/>
            <w:iCs/>
          </w:rPr>
          <w:delText xml:space="preserve"> = C − A</w:delText>
        </w:r>
        <w:r w:rsidDel="005338A2">
          <w:rPr>
            <w:i/>
            <w:iCs/>
            <w:vertAlign w:val="subscript"/>
          </w:rPr>
          <w:delText>rain</w:delText>
        </w:r>
      </w:del>
    </w:p>
    <w:p w14:paraId="12A7D540" w14:textId="77777777" w:rsidR="001B76A9" w:rsidDel="005338A2" w:rsidRDefault="001B76A9" w:rsidP="001B76A9">
      <w:pPr>
        <w:tabs>
          <w:tab w:val="clear" w:pos="2268"/>
          <w:tab w:val="left" w:pos="2608"/>
          <w:tab w:val="left" w:pos="3345"/>
        </w:tabs>
        <w:spacing w:before="80"/>
        <w:ind w:left="1134" w:hanging="1134"/>
        <w:rPr>
          <w:del w:id="409" w:author="France" w:date="2022-04-28T23:24:00Z"/>
          <w:i/>
          <w:iCs/>
        </w:rPr>
      </w:pPr>
      <w:del w:id="410" w:author="France" w:date="2022-04-28T23:24:00Z">
        <w:r w:rsidDel="005338A2">
          <w:tab/>
        </w:r>
        <w:r w:rsidDel="005338A2">
          <w:rPr>
            <w:i/>
            <w:iCs/>
          </w:rPr>
          <w:delText>Calculate the C</w:delText>
        </w:r>
        <w:r w:rsidDel="005338A2">
          <w:rPr>
            <w:iCs/>
          </w:rPr>
          <w:delText>/</w:delText>
        </w:r>
        <w:r w:rsidDel="005338A2">
          <w:rPr>
            <w:i/>
            <w:iCs/>
          </w:rPr>
          <w:delText>N using:</w:delText>
        </w:r>
      </w:del>
    </w:p>
    <w:p w14:paraId="4BACB252" w14:textId="77777777" w:rsidR="001B76A9" w:rsidDel="005338A2" w:rsidRDefault="001B76A9" w:rsidP="001B76A9">
      <w:pPr>
        <w:tabs>
          <w:tab w:val="clear" w:pos="1871"/>
          <w:tab w:val="clear" w:pos="2268"/>
          <w:tab w:val="center" w:pos="4820"/>
          <w:tab w:val="right" w:pos="9639"/>
        </w:tabs>
        <w:rPr>
          <w:del w:id="411" w:author="France" w:date="2022-04-28T23:24:00Z"/>
          <w:iCs/>
        </w:rPr>
      </w:pPr>
      <w:del w:id="412" w:author="France" w:date="2022-04-28T23:24:00Z">
        <w:r w:rsidDel="005338A2">
          <w:rPr>
            <w:i/>
            <w:iCs/>
          </w:rPr>
          <w:tab/>
        </w:r>
        <w:r w:rsidDel="005338A2">
          <w:rPr>
            <w:i/>
            <w:iCs/>
          </w:rPr>
          <w:tab/>
        </w:r>
        <w:r w:rsidRPr="00ED1619" w:rsidDel="005338A2">
          <w:rPr>
            <w:i/>
            <w:iCs/>
            <w:position w:val="-24"/>
          </w:rPr>
          <w:object w:dxaOrig="1380" w:dyaOrig="620" w14:anchorId="479F3BE7">
            <v:shape id="_x0000_i1050" type="#_x0000_t75" style="width:1in;height:30pt" o:ole="">
              <v:imagedata r:id="rId56" o:title=""/>
            </v:shape>
            <o:OLEObject Type="Embed" ProgID="Equation.DSMT4" ShapeID="_x0000_i1050" DrawAspect="Content" ObjectID="_1757225669" r:id="rId57"/>
          </w:object>
        </w:r>
      </w:del>
    </w:p>
    <w:p w14:paraId="3B41D285" w14:textId="77777777" w:rsidR="001B76A9" w:rsidDel="005338A2" w:rsidRDefault="001B76A9" w:rsidP="001B76A9">
      <w:pPr>
        <w:tabs>
          <w:tab w:val="clear" w:pos="2268"/>
          <w:tab w:val="left" w:pos="2608"/>
          <w:tab w:val="left" w:pos="3345"/>
        </w:tabs>
        <w:spacing w:before="80"/>
        <w:ind w:left="1134" w:hanging="1134"/>
        <w:rPr>
          <w:del w:id="413" w:author="France" w:date="2022-04-28T23:24:00Z"/>
          <w:i/>
          <w:iCs/>
        </w:rPr>
      </w:pPr>
      <w:del w:id="414" w:author="France" w:date="2022-04-28T23:24:00Z">
        <w:r w:rsidDel="005338A2">
          <w:rPr>
            <w:i/>
            <w:iCs/>
          </w:rPr>
          <w:tab/>
          <w:delText>Update the C</w:delText>
        </w:r>
        <w:r w:rsidDel="005338A2">
          <w:rPr>
            <w:iCs/>
          </w:rPr>
          <w:delText>/</w:delText>
        </w:r>
        <w:r w:rsidDel="005338A2">
          <w:rPr>
            <w:i/>
            <w:iCs/>
          </w:rPr>
          <w:delText>N distribution with this C</w:delText>
        </w:r>
        <w:r w:rsidDel="005338A2">
          <w:rPr>
            <w:iCs/>
          </w:rPr>
          <w:delText>/</w:delText>
        </w:r>
        <w:r w:rsidDel="005338A2">
          <w:rPr>
            <w:i/>
            <w:iCs/>
          </w:rPr>
          <w:delText>N and the probability associated with this A</w:delText>
        </w:r>
        <w:r w:rsidDel="005338A2">
          <w:rPr>
            <w:i/>
            <w:iCs/>
            <w:vertAlign w:val="subscript"/>
          </w:rPr>
          <w:delText>rain</w:delText>
        </w:r>
      </w:del>
    </w:p>
    <w:p w14:paraId="6735FAB3" w14:textId="77777777" w:rsidR="001B76A9" w:rsidDel="005338A2" w:rsidRDefault="001B76A9" w:rsidP="001B76A9">
      <w:pPr>
        <w:tabs>
          <w:tab w:val="clear" w:pos="2268"/>
          <w:tab w:val="left" w:pos="2608"/>
          <w:tab w:val="left" w:pos="3345"/>
        </w:tabs>
        <w:spacing w:before="80"/>
        <w:ind w:left="1134" w:hanging="1134"/>
        <w:rPr>
          <w:del w:id="415" w:author="France" w:date="2022-04-28T23:24:00Z"/>
          <w:i/>
          <w:iCs/>
        </w:rPr>
      </w:pPr>
      <w:del w:id="416" w:author="France" w:date="2022-04-28T23:24:00Z">
        <w:r w:rsidDel="005338A2">
          <w:rPr>
            <w:i/>
            <w:iCs/>
          </w:rPr>
          <w:tab/>
          <w:delText>For each value EPFD in the EPFD PDF</w:delText>
        </w:r>
      </w:del>
    </w:p>
    <w:p w14:paraId="1CDFA2AF" w14:textId="77777777" w:rsidR="001B76A9" w:rsidDel="005338A2" w:rsidRDefault="001B76A9" w:rsidP="001B76A9">
      <w:pPr>
        <w:ind w:left="720"/>
        <w:rPr>
          <w:del w:id="417" w:author="France" w:date="2022-04-28T23:24:00Z"/>
          <w:i/>
          <w:iCs/>
        </w:rPr>
      </w:pPr>
      <w:del w:id="418" w:author="France" w:date="2022-04-28T23:24:00Z">
        <w:r w:rsidDel="005338A2">
          <w:rPr>
            <w:i/>
            <w:iCs/>
          </w:rPr>
          <w:tab/>
          <w:delText>{</w:delText>
        </w:r>
      </w:del>
    </w:p>
    <w:p w14:paraId="4A70DE81" w14:textId="77777777" w:rsidR="001B76A9" w:rsidDel="005338A2" w:rsidRDefault="001B76A9" w:rsidP="001B76A9">
      <w:pPr>
        <w:tabs>
          <w:tab w:val="clear" w:pos="2268"/>
          <w:tab w:val="left" w:pos="2608"/>
          <w:tab w:val="left" w:pos="3345"/>
        </w:tabs>
        <w:spacing w:before="80"/>
        <w:ind w:left="1871" w:hanging="737"/>
        <w:rPr>
          <w:del w:id="419" w:author="France" w:date="2022-04-28T23:24:00Z"/>
        </w:rPr>
      </w:pPr>
      <w:del w:id="420" w:author="France" w:date="2022-04-28T23:24:00Z">
        <w:r w:rsidDel="005338A2">
          <w:tab/>
        </w:r>
        <w:r w:rsidDel="005338A2">
          <w:rPr>
            <w:i/>
            <w:iCs/>
          </w:rPr>
          <w:delText>Calculate the interference from the EPFD</w:delText>
        </w:r>
        <w:r w:rsidDel="005338A2">
          <w:delText>:</w:delText>
        </w:r>
      </w:del>
    </w:p>
    <w:p w14:paraId="6714C6EA" w14:textId="77777777" w:rsidR="001B76A9" w:rsidDel="005338A2" w:rsidRDefault="001B76A9" w:rsidP="001B76A9">
      <w:pPr>
        <w:tabs>
          <w:tab w:val="clear" w:pos="1871"/>
          <w:tab w:val="clear" w:pos="2268"/>
          <w:tab w:val="center" w:pos="4820"/>
          <w:tab w:val="right" w:pos="9639"/>
        </w:tabs>
        <w:rPr>
          <w:del w:id="421" w:author="France" w:date="2022-04-28T23:24:00Z"/>
          <w:iCs/>
        </w:rPr>
      </w:pPr>
      <w:del w:id="422" w:author="France" w:date="2022-04-28T23:24:00Z">
        <w:r w:rsidDel="005338A2">
          <w:rPr>
            <w:i/>
          </w:rPr>
          <w:tab/>
        </w:r>
        <w:r w:rsidDel="005338A2">
          <w:rPr>
            <w:i/>
          </w:rPr>
          <w:tab/>
        </w:r>
        <w:r w:rsidDel="005338A2">
          <w:rPr>
            <w:i/>
            <w:position w:val="-16"/>
          </w:rPr>
          <w:object w:dxaOrig="2445" w:dyaOrig="435" w14:anchorId="42C9F166">
            <v:shape id="_x0000_i1051" type="#_x0000_t75" style="width:122.5pt;height:24pt" o:ole="">
              <v:imagedata r:id="rId58" o:title=""/>
            </v:shape>
            <o:OLEObject Type="Embed" ProgID="Equation.DSMT4" ShapeID="_x0000_i1051" DrawAspect="Content" ObjectID="_1757225670" r:id="rId59"/>
          </w:object>
        </w:r>
      </w:del>
    </w:p>
    <w:p w14:paraId="231FE6DC" w14:textId="77777777" w:rsidR="001B76A9" w:rsidDel="005338A2" w:rsidRDefault="001B76A9" w:rsidP="001B76A9">
      <w:pPr>
        <w:tabs>
          <w:tab w:val="clear" w:pos="2268"/>
          <w:tab w:val="left" w:pos="2608"/>
          <w:tab w:val="left" w:pos="3345"/>
        </w:tabs>
        <w:spacing w:before="80"/>
        <w:ind w:left="1871" w:hanging="737"/>
        <w:rPr>
          <w:del w:id="423" w:author="France" w:date="2022-04-28T23:24:00Z"/>
        </w:rPr>
      </w:pPr>
      <w:del w:id="424" w:author="France" w:date="2022-04-28T23:24:00Z">
        <w:r w:rsidDel="005338A2">
          <w:tab/>
        </w:r>
        <w:r w:rsidDel="005338A2">
          <w:rPr>
            <w:i/>
            <w:iCs/>
          </w:rPr>
          <w:delText>Calculate the noise plus interference using</w:delText>
        </w:r>
        <w:r w:rsidDel="005338A2">
          <w:delText>:</w:delText>
        </w:r>
      </w:del>
    </w:p>
    <w:p w14:paraId="19E85653" w14:textId="77777777" w:rsidR="001B76A9" w:rsidDel="005338A2" w:rsidRDefault="001B76A9" w:rsidP="001B76A9">
      <w:pPr>
        <w:tabs>
          <w:tab w:val="clear" w:pos="1871"/>
          <w:tab w:val="clear" w:pos="2268"/>
          <w:tab w:val="center" w:pos="4820"/>
          <w:tab w:val="right" w:pos="9639"/>
        </w:tabs>
        <w:rPr>
          <w:del w:id="425" w:author="France" w:date="2022-04-28T23:24:00Z"/>
          <w:iCs/>
        </w:rPr>
      </w:pPr>
      <w:del w:id="426" w:author="France" w:date="2022-04-28T23:24:00Z">
        <w:r w:rsidDel="005338A2">
          <w:rPr>
            <w:i/>
          </w:rPr>
          <w:tab/>
        </w:r>
        <w:r w:rsidDel="005338A2">
          <w:rPr>
            <w:i/>
          </w:rPr>
          <w:tab/>
        </w:r>
        <w:r w:rsidRPr="00E850A5" w:rsidDel="005338A2">
          <w:object w:dxaOrig="3420" w:dyaOrig="520" w14:anchorId="583E9FC8">
            <v:shape id="_x0000_i1052" type="#_x0000_t75" style="width:166.5pt;height:24pt" o:ole="">
              <v:imagedata r:id="rId60" o:title=""/>
            </v:shape>
            <o:OLEObject Type="Embed" ProgID="Equation.DSMT4" ShapeID="_x0000_i1052" DrawAspect="Content" ObjectID="_1757225671" r:id="rId61"/>
          </w:object>
        </w:r>
      </w:del>
    </w:p>
    <w:p w14:paraId="01445DD0" w14:textId="77777777" w:rsidR="001B76A9" w:rsidDel="005338A2" w:rsidRDefault="001B76A9" w:rsidP="001B76A9">
      <w:pPr>
        <w:tabs>
          <w:tab w:val="clear" w:pos="2268"/>
          <w:tab w:val="left" w:pos="2608"/>
          <w:tab w:val="left" w:pos="3345"/>
        </w:tabs>
        <w:spacing w:before="80"/>
        <w:ind w:left="1871" w:hanging="737"/>
        <w:rPr>
          <w:del w:id="427" w:author="France" w:date="2022-04-28T23:24:00Z"/>
          <w:i/>
          <w:iCs/>
        </w:rPr>
      </w:pPr>
      <w:del w:id="428" w:author="France" w:date="2022-04-28T23:24:00Z">
        <w:r w:rsidDel="005338A2">
          <w:tab/>
        </w:r>
        <w:r w:rsidDel="005338A2">
          <w:rPr>
            <w:i/>
            <w:iCs/>
          </w:rPr>
          <w:delText>Calculate the C</w:delText>
        </w:r>
        <w:r w:rsidDel="005338A2">
          <w:rPr>
            <w:iCs/>
          </w:rPr>
          <w:delText>/</w:delText>
        </w:r>
        <w:r w:rsidDel="005338A2">
          <w:rPr>
            <w:i/>
            <w:iCs/>
          </w:rPr>
          <w:delText>(N+I) using:</w:delText>
        </w:r>
      </w:del>
    </w:p>
    <w:p w14:paraId="36CF95C2" w14:textId="77777777" w:rsidR="001B76A9" w:rsidDel="005338A2" w:rsidRDefault="001B76A9" w:rsidP="001B76A9">
      <w:pPr>
        <w:tabs>
          <w:tab w:val="clear" w:pos="1871"/>
          <w:tab w:val="clear" w:pos="2268"/>
          <w:tab w:val="center" w:pos="4820"/>
          <w:tab w:val="right" w:pos="9639"/>
        </w:tabs>
        <w:rPr>
          <w:del w:id="429" w:author="France" w:date="2022-04-28T23:24:00Z"/>
          <w:iCs/>
        </w:rPr>
      </w:pPr>
      <w:del w:id="430" w:author="France" w:date="2022-04-28T23:24:00Z">
        <w:r w:rsidDel="005338A2">
          <w:rPr>
            <w:iCs/>
          </w:rPr>
          <w:tab/>
        </w:r>
        <w:r w:rsidDel="005338A2">
          <w:rPr>
            <w:iCs/>
          </w:rPr>
          <w:tab/>
        </w:r>
        <w:r w:rsidRPr="00ED1619" w:rsidDel="005338A2">
          <w:rPr>
            <w:iCs/>
            <w:position w:val="-24"/>
          </w:rPr>
          <w:object w:dxaOrig="2240" w:dyaOrig="620" w14:anchorId="7584B1AA">
            <v:shape id="_x0000_i1053" type="#_x0000_t75" style="width:114pt;height:30pt" o:ole="">
              <v:imagedata r:id="rId39" o:title=""/>
            </v:shape>
            <o:OLEObject Type="Embed" ProgID="Equation.DSMT4" ShapeID="_x0000_i1053" DrawAspect="Content" ObjectID="_1757225672" r:id="rId62"/>
          </w:object>
        </w:r>
      </w:del>
    </w:p>
    <w:p w14:paraId="54B0F8DC" w14:textId="77777777" w:rsidR="001B76A9" w:rsidDel="005338A2" w:rsidRDefault="001B76A9" w:rsidP="001B76A9">
      <w:pPr>
        <w:ind w:left="720"/>
        <w:rPr>
          <w:del w:id="431" w:author="France" w:date="2022-04-28T23:24:00Z"/>
          <w:i/>
          <w:iCs/>
        </w:rPr>
      </w:pPr>
      <w:del w:id="432" w:author="France" w:date="2022-04-28T23:24:00Z">
        <w:r w:rsidDel="005338A2">
          <w:rPr>
            <w:i/>
            <w:iCs/>
          </w:rPr>
          <w:tab/>
        </w:r>
        <w:r w:rsidDel="005338A2">
          <w:rPr>
            <w:i/>
            <w:iCs/>
          </w:rPr>
          <w:tab/>
          <w:delText>Identify the relevant C</w:delText>
        </w:r>
        <w:r w:rsidDel="005338A2">
          <w:rPr>
            <w:iCs/>
          </w:rPr>
          <w:delText>/</w:delText>
        </w:r>
        <w:r w:rsidDel="005338A2">
          <w:rPr>
            <w:i/>
            <w:iCs/>
          </w:rPr>
          <w:delText>(N+I) bin for this C</w:delText>
        </w:r>
        <w:r w:rsidDel="005338A2">
          <w:rPr>
            <w:iCs/>
          </w:rPr>
          <w:delText>/</w:delText>
        </w:r>
        <w:r w:rsidDel="005338A2">
          <w:rPr>
            <w:i/>
            <w:iCs/>
          </w:rPr>
          <w:delText>(N+I) value</w:delText>
        </w:r>
      </w:del>
    </w:p>
    <w:p w14:paraId="2447FCDF" w14:textId="77777777" w:rsidR="001B76A9" w:rsidDel="005338A2" w:rsidRDefault="001B76A9" w:rsidP="001B76A9">
      <w:pPr>
        <w:ind w:left="1890"/>
        <w:rPr>
          <w:del w:id="433" w:author="France" w:date="2022-04-28T23:24:00Z"/>
          <w:i/>
          <w:iCs/>
        </w:rPr>
      </w:pPr>
      <w:del w:id="434" w:author="France" w:date="2022-04-28T23:24:00Z">
        <w:r w:rsidDel="005338A2">
          <w:rPr>
            <w:i/>
            <w:iCs/>
          </w:rPr>
          <w:delText>Increment this bin’s probability with the product of the probabilities of this precipitation fade and EPFD</w:delText>
        </w:r>
      </w:del>
    </w:p>
    <w:p w14:paraId="78BCAE88" w14:textId="77777777" w:rsidR="001B76A9" w:rsidDel="005338A2" w:rsidRDefault="001B76A9" w:rsidP="001B76A9">
      <w:pPr>
        <w:ind w:left="720"/>
        <w:rPr>
          <w:del w:id="435" w:author="France" w:date="2022-04-28T23:24:00Z"/>
          <w:i/>
          <w:iCs/>
        </w:rPr>
      </w:pPr>
      <w:del w:id="436" w:author="France" w:date="2022-04-28T23:24:00Z">
        <w:r w:rsidDel="005338A2">
          <w:rPr>
            <w:i/>
            <w:iCs/>
          </w:rPr>
          <w:tab/>
          <w:delText>}</w:delText>
        </w:r>
      </w:del>
    </w:p>
    <w:p w14:paraId="79808818" w14:textId="77777777" w:rsidR="001B76A9" w:rsidDel="005338A2" w:rsidRDefault="001B76A9" w:rsidP="001B76A9">
      <w:pPr>
        <w:ind w:left="720"/>
        <w:rPr>
          <w:del w:id="437" w:author="France" w:date="2022-04-28T23:24:00Z"/>
          <w:i/>
          <w:iCs/>
        </w:rPr>
      </w:pPr>
      <w:del w:id="438" w:author="France" w:date="2022-04-28T23:24:00Z">
        <w:r w:rsidDel="005338A2">
          <w:rPr>
            <w:i/>
            <w:iCs/>
          </w:rPr>
          <w:delText>}</w:delText>
        </w:r>
      </w:del>
    </w:p>
    <w:p w14:paraId="52F2081D" w14:textId="77777777" w:rsidR="001B76A9" w:rsidRPr="00E871DC" w:rsidDel="005338A2" w:rsidRDefault="001B76A9" w:rsidP="001B76A9">
      <w:pPr>
        <w:pStyle w:val="Headingb"/>
        <w:rPr>
          <w:del w:id="439" w:author="France" w:date="2022-04-28T23:24:00Z"/>
          <w:b w:val="0"/>
          <w:lang w:val="en-US"/>
        </w:rPr>
      </w:pPr>
      <w:del w:id="440" w:author="France" w:date="2022-04-28T23:24:00Z">
        <w:r w:rsidRPr="00E871DC" w:rsidDel="005338A2">
          <w:rPr>
            <w:b w:val="0"/>
            <w:lang w:val="en-US"/>
          </w:rPr>
          <w:delText xml:space="preserve">Step 4: Use of </w:delText>
        </w:r>
        <w:r w:rsidRPr="00E871DC" w:rsidDel="005338A2">
          <w:rPr>
            <w:b w:val="0"/>
            <w:i/>
            <w:iCs/>
            <w:lang w:val="en-US"/>
          </w:rPr>
          <w:delText>C</w:delText>
        </w:r>
        <w:r w:rsidRPr="00E871DC" w:rsidDel="005338A2">
          <w:rPr>
            <w:b w:val="0"/>
            <w:lang w:val="en-US"/>
          </w:rPr>
          <w:delText>/</w:delText>
        </w:r>
        <w:r w:rsidRPr="00E871DC" w:rsidDel="005338A2">
          <w:rPr>
            <w:b w:val="0"/>
            <w:i/>
            <w:iCs/>
            <w:lang w:val="en-US"/>
          </w:rPr>
          <w:delText>N</w:delText>
        </w:r>
        <w:r w:rsidRPr="00E871DC" w:rsidDel="005338A2">
          <w:rPr>
            <w:b w:val="0"/>
            <w:lang w:val="en-US"/>
          </w:rPr>
          <w:delText xml:space="preserve"> and </w:delText>
        </w:r>
        <w:r w:rsidRPr="00E871DC" w:rsidDel="005338A2">
          <w:rPr>
            <w:b w:val="0"/>
            <w:i/>
            <w:iCs/>
            <w:lang w:val="en-US"/>
          </w:rPr>
          <w:delText>C</w:delText>
        </w:r>
        <w:r w:rsidRPr="00E871DC" w:rsidDel="005338A2">
          <w:rPr>
            <w:b w:val="0"/>
            <w:lang w:val="en-US"/>
          </w:rPr>
          <w:delText>/(</w:delText>
        </w:r>
        <w:r w:rsidRPr="00E871DC" w:rsidDel="005338A2">
          <w:rPr>
            <w:b w:val="0"/>
            <w:i/>
            <w:iCs/>
            <w:lang w:val="en-US"/>
          </w:rPr>
          <w:delText>N</w:delText>
        </w:r>
        <w:r w:rsidRPr="00E871DC" w:rsidDel="005338A2">
          <w:rPr>
            <w:b w:val="0"/>
            <w:lang w:val="en-US"/>
          </w:rPr>
          <w:delText>+</w:delText>
        </w:r>
        <w:r w:rsidRPr="00E871DC" w:rsidDel="005338A2">
          <w:rPr>
            <w:b w:val="0"/>
            <w:i/>
            <w:iCs/>
            <w:lang w:val="en-US"/>
          </w:rPr>
          <w:delText>I</w:delText>
        </w:r>
        <w:r w:rsidRPr="00E871DC" w:rsidDel="005338A2">
          <w:rPr>
            <w:b w:val="0"/>
            <w:lang w:val="en-US"/>
          </w:rPr>
          <w:delText>) distributions with the criteria in No. 22.5L</w:delText>
        </w:r>
      </w:del>
    </w:p>
    <w:p w14:paraId="2A2E2311" w14:textId="77777777" w:rsidR="001B76A9" w:rsidDel="005338A2" w:rsidRDefault="001B76A9" w:rsidP="001B76A9">
      <w:pPr>
        <w:rPr>
          <w:del w:id="441" w:author="France" w:date="2022-04-28T23:24:00Z"/>
        </w:rPr>
      </w:pPr>
      <w:del w:id="442" w:author="France" w:date="2022-04-28T23:24:00Z">
        <w:r w:rsidDel="005338A2">
          <w:delText xml:space="preserve">The </w:delText>
        </w:r>
        <w:r w:rsidDel="005338A2">
          <w:rPr>
            <w:i/>
            <w:iCs/>
          </w:rPr>
          <w:delText>C</w:delText>
        </w:r>
        <w:r w:rsidDel="005338A2">
          <w:delText>/</w:delText>
        </w:r>
        <w:r w:rsidDel="005338A2">
          <w:rPr>
            <w:i/>
            <w:iCs/>
          </w:rPr>
          <w:delText>N</w:delText>
        </w:r>
        <w:r w:rsidDel="005338A2">
          <w:delText xml:space="preserve"> and </w:delText>
        </w:r>
        <w:r w:rsidDel="005338A2">
          <w:rPr>
            <w:i/>
            <w:iCs/>
          </w:rPr>
          <w:delText>C</w:delText>
        </w:r>
        <w:r w:rsidDel="005338A2">
          <w:rPr>
            <w:iCs/>
          </w:rPr>
          <w:delText>/</w:delText>
        </w:r>
        <w:r w:rsidDel="005338A2">
          <w:rPr>
            <w:i/>
            <w:iCs/>
          </w:rPr>
          <w:delText>(N+I</w:delText>
        </w:r>
        <w:r w:rsidDel="005338A2">
          <w:delText>) distributions should then be used to check against the availability and spectral efficiency criteria in No. </w:delText>
        </w:r>
        <w:r w:rsidDel="005338A2">
          <w:rPr>
            <w:b/>
          </w:rPr>
          <w:delText>22.5L</w:delText>
        </w:r>
        <w:r w:rsidDel="005338A2">
          <w:delText xml:space="preserve"> as follows:</w:delText>
        </w:r>
      </w:del>
    </w:p>
    <w:p w14:paraId="4704178C" w14:textId="77777777" w:rsidR="001B76A9" w:rsidDel="005338A2" w:rsidRDefault="001B76A9" w:rsidP="001B76A9">
      <w:pPr>
        <w:pStyle w:val="Headingi"/>
        <w:rPr>
          <w:del w:id="443" w:author="France" w:date="2022-04-28T23:24:00Z"/>
        </w:rPr>
      </w:pPr>
      <w:del w:id="444" w:author="France" w:date="2022-04-28T23:24:00Z">
        <w:r w:rsidDel="005338A2">
          <w:delText>Step 4A: Check on unavailability increase</w:delText>
        </w:r>
      </w:del>
    </w:p>
    <w:p w14:paraId="03081D92" w14:textId="77777777" w:rsidR="001B76A9" w:rsidDel="005338A2" w:rsidRDefault="001B76A9" w:rsidP="001B76A9">
      <w:pPr>
        <w:keepNext/>
        <w:rPr>
          <w:del w:id="445" w:author="France" w:date="2022-04-28T23:24:00Z"/>
        </w:rPr>
      </w:pPr>
      <w:del w:id="446" w:author="France" w:date="2022-04-28T23:24:00Z">
        <w:r w:rsidDel="005338A2">
          <w:delText xml:space="preserve">Using the selected threshold </w:delText>
        </w:r>
        <w:r w:rsidDel="005338A2">
          <w:rPr>
            <w:position w:val="-30"/>
          </w:rPr>
          <w:object w:dxaOrig="720" w:dyaOrig="570" w14:anchorId="7EA0CA2E">
            <v:shape id="_x0000_i1054" type="#_x0000_t75" style="width:38.5pt;height:29pt" o:ole="">
              <v:imagedata r:id="rId41" o:title=""/>
            </v:shape>
            <o:OLEObject Type="Embed" ProgID="Equation.DSMT4" ShapeID="_x0000_i1054" DrawAspect="Content" ObjectID="_1757225673" r:id="rId63"/>
          </w:object>
        </w:r>
        <w:r w:rsidDel="005338A2">
          <w:delText>for the generic GSO reference link, determine the following:</w:delText>
        </w:r>
      </w:del>
    </w:p>
    <w:p w14:paraId="696316FE" w14:textId="77777777" w:rsidR="001B76A9" w:rsidDel="005338A2" w:rsidRDefault="001B76A9" w:rsidP="001B76A9">
      <w:pPr>
        <w:tabs>
          <w:tab w:val="clear" w:pos="1134"/>
          <w:tab w:val="right" w:pos="1871"/>
          <w:tab w:val="left" w:pos="2041"/>
        </w:tabs>
        <w:spacing w:before="80"/>
        <w:ind w:left="2041" w:hanging="2041"/>
        <w:rPr>
          <w:del w:id="447" w:author="France" w:date="2022-04-28T23:24:00Z"/>
        </w:rPr>
      </w:pPr>
      <w:del w:id="448" w:author="France" w:date="2022-04-28T23:24:00Z">
        <w:r w:rsidDel="005338A2">
          <w:tab/>
        </w:r>
        <w:r w:rsidDel="005338A2">
          <w:rPr>
            <w:i/>
            <w:iCs/>
          </w:rPr>
          <w:delText>U</w:delText>
        </w:r>
        <w:r w:rsidDel="005338A2">
          <w:rPr>
            <w:i/>
            <w:iCs/>
            <w:vertAlign w:val="subscript"/>
          </w:rPr>
          <w:delText>R</w:delText>
        </w:r>
        <w:r w:rsidDel="005338A2">
          <w:delText xml:space="preserve"> </w:delText>
        </w:r>
        <w:r w:rsidDel="005338A2">
          <w:tab/>
          <w:delText xml:space="preserve">= Sum of the probabilities from all bins for which </w:delText>
        </w:r>
        <w:r w:rsidDel="005338A2">
          <w:rPr>
            <w:i/>
            <w:iCs/>
          </w:rPr>
          <w:delText>C</w:delText>
        </w:r>
        <w:r w:rsidDel="005338A2">
          <w:delText>/</w:delText>
        </w:r>
        <w:r w:rsidDel="005338A2">
          <w:rPr>
            <w:i/>
            <w:iCs/>
          </w:rPr>
          <w:delText>N</w:delText>
        </w:r>
        <w:r w:rsidDel="005338A2">
          <w:delText xml:space="preserve"> &lt; </w:delText>
        </w:r>
        <w:r w:rsidDel="005338A2">
          <w:rPr>
            <w:position w:val="-30"/>
          </w:rPr>
          <w:object w:dxaOrig="720" w:dyaOrig="570" w14:anchorId="797937A0">
            <v:shape id="_x0000_i1055" type="#_x0000_t75" style="width:38.5pt;height:29pt" o:ole="">
              <v:imagedata r:id="rId41" o:title=""/>
            </v:shape>
            <o:OLEObject Type="Embed" ProgID="Equation.DSMT4" ShapeID="_x0000_i1055" DrawAspect="Content" ObjectID="_1757225674" r:id="rId64"/>
          </w:object>
        </w:r>
      </w:del>
    </w:p>
    <w:p w14:paraId="19760DE2" w14:textId="77777777" w:rsidR="001B76A9" w:rsidDel="005338A2" w:rsidRDefault="001B76A9" w:rsidP="001B76A9">
      <w:pPr>
        <w:tabs>
          <w:tab w:val="clear" w:pos="1134"/>
          <w:tab w:val="right" w:pos="1871"/>
          <w:tab w:val="left" w:pos="2041"/>
        </w:tabs>
        <w:spacing w:before="80"/>
        <w:ind w:left="2041" w:hanging="2041"/>
        <w:rPr>
          <w:del w:id="449" w:author="France" w:date="2022-04-28T23:24:00Z"/>
        </w:rPr>
      </w:pPr>
      <w:del w:id="450" w:author="France" w:date="2022-04-28T23:24:00Z">
        <w:r w:rsidDel="005338A2">
          <w:tab/>
        </w:r>
        <w:r w:rsidDel="005338A2">
          <w:rPr>
            <w:i/>
            <w:iCs/>
          </w:rPr>
          <w:delText>U</w:delText>
        </w:r>
        <w:r w:rsidDel="005338A2">
          <w:rPr>
            <w:i/>
            <w:iCs/>
            <w:vertAlign w:val="subscript"/>
          </w:rPr>
          <w:delText>RI</w:delText>
        </w:r>
        <w:r w:rsidDel="005338A2">
          <w:delText xml:space="preserve"> </w:delText>
        </w:r>
        <w:r w:rsidDel="005338A2">
          <w:tab/>
          <w:delText xml:space="preserve">= Sum of the probabilities from all bins for which </w:delText>
        </w:r>
        <w:r w:rsidDel="005338A2">
          <w:rPr>
            <w:i/>
            <w:iCs/>
          </w:rPr>
          <w:delText>C</w:delText>
        </w:r>
        <w:r w:rsidDel="005338A2">
          <w:delText>/(</w:delText>
        </w:r>
        <w:r w:rsidDel="005338A2">
          <w:rPr>
            <w:i/>
            <w:iCs/>
          </w:rPr>
          <w:delText>N</w:delText>
        </w:r>
        <w:r w:rsidDel="005338A2">
          <w:delText>+</w:delText>
        </w:r>
        <w:r w:rsidDel="005338A2">
          <w:rPr>
            <w:i/>
            <w:iCs/>
          </w:rPr>
          <w:delText>I</w:delText>
        </w:r>
        <w:r w:rsidDel="005338A2">
          <w:delText xml:space="preserve">) &lt; </w:delText>
        </w:r>
        <w:r w:rsidDel="005338A2">
          <w:rPr>
            <w:position w:val="-30"/>
          </w:rPr>
          <w:object w:dxaOrig="720" w:dyaOrig="570" w14:anchorId="3A57EB23">
            <v:shape id="_x0000_i1056" type="#_x0000_t75" style="width:38.5pt;height:29pt" o:ole="">
              <v:imagedata r:id="rId41" o:title=""/>
            </v:shape>
            <o:OLEObject Type="Embed" ProgID="Equation.DSMT4" ShapeID="_x0000_i1056" DrawAspect="Content" ObjectID="_1757225675" r:id="rId65"/>
          </w:object>
        </w:r>
      </w:del>
    </w:p>
    <w:p w14:paraId="60FF4807" w14:textId="77777777" w:rsidR="001B76A9" w:rsidDel="005338A2" w:rsidRDefault="001B76A9" w:rsidP="001B76A9">
      <w:pPr>
        <w:rPr>
          <w:del w:id="451" w:author="France" w:date="2022-04-28T23:24:00Z"/>
        </w:rPr>
      </w:pPr>
      <w:del w:id="452" w:author="France" w:date="2022-04-28T23:24:00Z">
        <w:r w:rsidDel="005338A2">
          <w:delText>Then the conditions to be verified for compliance are:</w:delText>
        </w:r>
      </w:del>
    </w:p>
    <w:p w14:paraId="3C7B25D6" w14:textId="77777777" w:rsidR="001B76A9" w:rsidDel="005338A2" w:rsidRDefault="001B76A9" w:rsidP="001B76A9">
      <w:pPr>
        <w:tabs>
          <w:tab w:val="clear" w:pos="1871"/>
          <w:tab w:val="clear" w:pos="2268"/>
          <w:tab w:val="center" w:pos="4820"/>
          <w:tab w:val="right" w:pos="9639"/>
        </w:tabs>
        <w:rPr>
          <w:del w:id="453" w:author="France" w:date="2022-04-28T23:24:00Z"/>
        </w:rPr>
      </w:pPr>
      <w:del w:id="454" w:author="France" w:date="2022-04-28T23:24:00Z">
        <w:r w:rsidDel="005338A2">
          <w:tab/>
        </w:r>
        <w:r w:rsidDel="005338A2">
          <w:tab/>
        </w:r>
        <w:r w:rsidDel="005338A2">
          <w:rPr>
            <w:i/>
          </w:rPr>
          <w:delText>U</w:delText>
        </w:r>
        <w:r w:rsidDel="005338A2">
          <w:rPr>
            <w:i/>
            <w:vertAlign w:val="subscript"/>
          </w:rPr>
          <w:delText>RI</w:delText>
        </w:r>
        <w:r w:rsidDel="005338A2">
          <w:rPr>
            <w:i/>
          </w:rPr>
          <w:delText xml:space="preserve"> ≤ </w:delText>
        </w:r>
        <w:r w:rsidDel="005338A2">
          <w:rPr>
            <w:iCs/>
          </w:rPr>
          <w:delText xml:space="preserve">1.03 × </w:delText>
        </w:r>
        <w:r w:rsidDel="005338A2">
          <w:rPr>
            <w:i/>
          </w:rPr>
          <w:delText>U</w:delText>
        </w:r>
        <w:r w:rsidDel="005338A2">
          <w:rPr>
            <w:i/>
            <w:vertAlign w:val="subscript"/>
          </w:rPr>
          <w:delText>R</w:delText>
        </w:r>
      </w:del>
    </w:p>
    <w:p w14:paraId="5B674ECB" w14:textId="77777777" w:rsidR="001B76A9" w:rsidDel="005338A2" w:rsidRDefault="001B76A9" w:rsidP="001B76A9">
      <w:pPr>
        <w:pStyle w:val="Headingi"/>
        <w:rPr>
          <w:del w:id="455" w:author="France" w:date="2022-04-28T23:24:00Z"/>
        </w:rPr>
      </w:pPr>
      <w:del w:id="456" w:author="France" w:date="2022-04-28T23:24:00Z">
        <w:r w:rsidDel="005338A2">
          <w:delText>Step 4B: Check on the time-weighted average spectral efficiency decrease</w:delText>
        </w:r>
      </w:del>
    </w:p>
    <w:p w14:paraId="2546A999" w14:textId="77777777" w:rsidR="001B76A9" w:rsidDel="005338A2" w:rsidRDefault="001B76A9" w:rsidP="001B76A9">
      <w:pPr>
        <w:rPr>
          <w:del w:id="457" w:author="France" w:date="2022-04-28T23:24:00Z"/>
        </w:rPr>
      </w:pPr>
      <w:del w:id="458" w:author="France" w:date="2022-04-28T23:24:00Z">
        <w:r w:rsidDel="005338A2">
          <w:delText xml:space="preserve">Determine the long-term time-weighted average spectral efficiency, </w:delText>
        </w:r>
        <w:r w:rsidDel="005338A2">
          <w:rPr>
            <w:i/>
            <w:iCs/>
          </w:rPr>
          <w:delText>SE</w:delText>
        </w:r>
        <w:r w:rsidDel="005338A2">
          <w:rPr>
            <w:i/>
            <w:iCs/>
            <w:vertAlign w:val="subscript"/>
          </w:rPr>
          <w:delText>R</w:delText>
        </w:r>
        <w:r w:rsidDel="005338A2">
          <w:delText>, assuming precipitation only by:</w:delText>
        </w:r>
      </w:del>
    </w:p>
    <w:p w14:paraId="22E522FB" w14:textId="77777777" w:rsidR="001B76A9" w:rsidDel="005338A2" w:rsidRDefault="001B76A9" w:rsidP="001B76A9">
      <w:pPr>
        <w:tabs>
          <w:tab w:val="clear" w:pos="2268"/>
          <w:tab w:val="left" w:pos="2608"/>
          <w:tab w:val="left" w:pos="3345"/>
        </w:tabs>
        <w:spacing w:before="80"/>
        <w:ind w:left="1134" w:hanging="1134"/>
        <w:rPr>
          <w:del w:id="459" w:author="France" w:date="2022-04-28T23:24:00Z"/>
          <w:i/>
          <w:iCs/>
        </w:rPr>
      </w:pPr>
      <w:del w:id="460" w:author="France" w:date="2022-04-28T23:24:00Z">
        <w:r w:rsidDel="005338A2">
          <w:tab/>
        </w:r>
        <w:r w:rsidDel="005338A2">
          <w:tab/>
        </w:r>
        <w:r w:rsidDel="005338A2">
          <w:rPr>
            <w:i/>
            <w:iCs/>
          </w:rPr>
          <w:delText>Set SE</w:delText>
        </w:r>
        <w:r w:rsidDel="005338A2">
          <w:rPr>
            <w:i/>
            <w:iCs/>
            <w:vertAlign w:val="subscript"/>
          </w:rPr>
          <w:delText>R</w:delText>
        </w:r>
        <w:r w:rsidDel="005338A2">
          <w:rPr>
            <w:i/>
            <w:iCs/>
          </w:rPr>
          <w:delText xml:space="preserve"> = 0</w:delText>
        </w:r>
      </w:del>
    </w:p>
    <w:p w14:paraId="4B7BCD33" w14:textId="77777777" w:rsidR="001B76A9" w:rsidDel="005338A2" w:rsidRDefault="001B76A9" w:rsidP="001B76A9">
      <w:pPr>
        <w:tabs>
          <w:tab w:val="clear" w:pos="2268"/>
          <w:tab w:val="left" w:pos="2608"/>
          <w:tab w:val="left" w:pos="3345"/>
        </w:tabs>
        <w:spacing w:before="80"/>
        <w:ind w:left="1134" w:hanging="1134"/>
        <w:rPr>
          <w:del w:id="461" w:author="France" w:date="2022-04-28T23:24:00Z"/>
          <w:i/>
          <w:iCs/>
        </w:rPr>
      </w:pPr>
      <w:del w:id="462" w:author="France" w:date="2022-04-28T23:24:00Z">
        <w:r w:rsidDel="005338A2">
          <w:rPr>
            <w:i/>
            <w:iCs/>
          </w:rPr>
          <w:tab/>
        </w:r>
        <w:r w:rsidDel="005338A2">
          <w:rPr>
            <w:i/>
            <w:iCs/>
          </w:rPr>
          <w:tab/>
          <w:delText>For all bins in the C</w:delText>
        </w:r>
        <w:r w:rsidDel="005338A2">
          <w:delText>/</w:delText>
        </w:r>
        <w:r w:rsidDel="005338A2">
          <w:rPr>
            <w:i/>
            <w:iCs/>
          </w:rPr>
          <w:delText xml:space="preserve">N PDF above the threshold </w:delText>
        </w:r>
        <w:r w:rsidDel="005338A2">
          <w:rPr>
            <w:position w:val="-30"/>
          </w:rPr>
          <w:object w:dxaOrig="720" w:dyaOrig="570" w14:anchorId="59E47AD9">
            <v:shape id="_x0000_i1057" type="#_x0000_t75" style="width:38.5pt;height:29pt" o:ole="">
              <v:imagedata r:id="rId41" o:title=""/>
            </v:shape>
            <o:OLEObject Type="Embed" ProgID="Equation.DSMT4" ShapeID="_x0000_i1057" DrawAspect="Content" ObjectID="_1757225676" r:id="rId66"/>
          </w:object>
        </w:r>
      </w:del>
    </w:p>
    <w:p w14:paraId="677C0B72" w14:textId="77777777" w:rsidR="001B76A9" w:rsidDel="005338A2" w:rsidRDefault="001B76A9" w:rsidP="001B76A9">
      <w:pPr>
        <w:rPr>
          <w:del w:id="463" w:author="France" w:date="2022-04-28T23:24:00Z"/>
          <w:i/>
          <w:iCs/>
        </w:rPr>
      </w:pPr>
      <w:del w:id="464" w:author="France" w:date="2022-04-28T23:24:00Z">
        <w:r w:rsidDel="005338A2">
          <w:rPr>
            <w:i/>
            <w:iCs/>
          </w:rPr>
          <w:lastRenderedPageBreak/>
          <w:tab/>
          <w:delText>{</w:delText>
        </w:r>
      </w:del>
    </w:p>
    <w:p w14:paraId="1CD0002A" w14:textId="77777777" w:rsidR="001B76A9" w:rsidDel="005338A2" w:rsidRDefault="001B76A9" w:rsidP="001B76A9">
      <w:pPr>
        <w:ind w:left="1890"/>
        <w:rPr>
          <w:del w:id="465" w:author="France" w:date="2022-04-28T23:24:00Z"/>
          <w:i/>
          <w:iCs/>
        </w:rPr>
      </w:pPr>
      <w:del w:id="466" w:author="France" w:date="2022-04-28T23:24:00Z">
        <w:r w:rsidDel="005338A2">
          <w:rPr>
            <w:i/>
            <w:iCs/>
          </w:rPr>
          <w:delText>Equation 3 of Recommendation ITU</w:delText>
        </w:r>
        <w:r w:rsidDel="005338A2">
          <w:rPr>
            <w:i/>
            <w:iCs/>
          </w:rPr>
          <w:noBreakHyphen/>
          <w:delText>R S.2131-0 should be used to convert the C</w:delText>
        </w:r>
        <w:r w:rsidDel="005338A2">
          <w:rPr>
            <w:iCs/>
          </w:rPr>
          <w:delText>/</w:delText>
        </w:r>
        <w:r w:rsidDel="005338A2">
          <w:rPr>
            <w:i/>
            <w:iCs/>
          </w:rPr>
          <w:delText>N to a spectral efficiency</w:delText>
        </w:r>
      </w:del>
    </w:p>
    <w:p w14:paraId="72A30660" w14:textId="77777777" w:rsidR="001B76A9" w:rsidDel="005338A2" w:rsidRDefault="001B76A9" w:rsidP="001B76A9">
      <w:pPr>
        <w:ind w:left="1890"/>
        <w:rPr>
          <w:del w:id="467" w:author="France" w:date="2022-04-28T23:24:00Z"/>
          <w:i/>
          <w:iCs/>
        </w:rPr>
      </w:pPr>
      <w:del w:id="468" w:author="France" w:date="2022-04-28T23:24:00Z">
        <w:r w:rsidDel="005338A2">
          <w:rPr>
            <w:i/>
            <w:iCs/>
          </w:rPr>
          <w:delText>Increment SE</w:delText>
        </w:r>
        <w:r w:rsidDel="005338A2">
          <w:rPr>
            <w:i/>
            <w:iCs/>
            <w:vertAlign w:val="subscript"/>
          </w:rPr>
          <w:delText>R</w:delText>
        </w:r>
        <w:r w:rsidDel="005338A2">
          <w:rPr>
            <w:i/>
            <w:iCs/>
          </w:rPr>
          <w:delText xml:space="preserve"> by the spectral efficiency multiplied by the probability associated with this C</w:delText>
        </w:r>
        <w:r w:rsidDel="005338A2">
          <w:rPr>
            <w:iCs/>
          </w:rPr>
          <w:delText>/</w:delText>
        </w:r>
        <w:r w:rsidDel="005338A2">
          <w:rPr>
            <w:i/>
            <w:iCs/>
          </w:rPr>
          <w:delText>N</w:delText>
        </w:r>
      </w:del>
    </w:p>
    <w:p w14:paraId="733876C6" w14:textId="77777777" w:rsidR="001B76A9" w:rsidDel="005338A2" w:rsidRDefault="001B76A9" w:rsidP="001B76A9">
      <w:pPr>
        <w:rPr>
          <w:del w:id="469" w:author="France" w:date="2022-04-28T23:24:00Z"/>
          <w:i/>
          <w:iCs/>
        </w:rPr>
      </w:pPr>
      <w:del w:id="470" w:author="France" w:date="2022-04-28T23:24:00Z">
        <w:r w:rsidDel="005338A2">
          <w:rPr>
            <w:i/>
            <w:iCs/>
          </w:rPr>
          <w:tab/>
          <w:delText>}</w:delText>
        </w:r>
      </w:del>
    </w:p>
    <w:p w14:paraId="58318B54" w14:textId="77777777" w:rsidR="001B76A9" w:rsidDel="005338A2" w:rsidRDefault="001B76A9" w:rsidP="001B76A9">
      <w:pPr>
        <w:keepNext/>
        <w:rPr>
          <w:del w:id="471" w:author="France" w:date="2022-04-28T23:24:00Z"/>
        </w:rPr>
      </w:pPr>
      <w:del w:id="472" w:author="France" w:date="2022-04-28T23:24:00Z">
        <w:r w:rsidDel="005338A2">
          <w:delText xml:space="preserve">Determine the long-term time-weighted average spectral efficiency, </w:delText>
        </w:r>
        <w:r w:rsidDel="005338A2">
          <w:rPr>
            <w:i/>
            <w:iCs/>
          </w:rPr>
          <w:delText>SE</w:delText>
        </w:r>
        <w:r w:rsidDel="005338A2">
          <w:rPr>
            <w:i/>
            <w:iCs/>
            <w:vertAlign w:val="subscript"/>
          </w:rPr>
          <w:delText>RI</w:delText>
        </w:r>
        <w:r w:rsidDel="005338A2">
          <w:delText>, assuming precipitation and interference by:</w:delText>
        </w:r>
      </w:del>
    </w:p>
    <w:p w14:paraId="7FBB0A07" w14:textId="77777777" w:rsidR="001B76A9" w:rsidDel="005338A2" w:rsidRDefault="001B76A9" w:rsidP="001B76A9">
      <w:pPr>
        <w:rPr>
          <w:del w:id="473" w:author="France" w:date="2022-04-28T23:24:00Z"/>
          <w:i/>
          <w:iCs/>
        </w:rPr>
      </w:pPr>
      <w:del w:id="474" w:author="France" w:date="2022-04-28T23:24:00Z">
        <w:r w:rsidDel="005338A2">
          <w:rPr>
            <w:i/>
            <w:iCs/>
          </w:rPr>
          <w:tab/>
        </w:r>
        <w:r w:rsidDel="005338A2">
          <w:rPr>
            <w:i/>
            <w:iCs/>
          </w:rPr>
          <w:tab/>
          <w:delText>Set SE</w:delText>
        </w:r>
        <w:r w:rsidDel="005338A2">
          <w:rPr>
            <w:i/>
            <w:iCs/>
            <w:vertAlign w:val="subscript"/>
          </w:rPr>
          <w:delText>RI</w:delText>
        </w:r>
        <w:r w:rsidDel="005338A2">
          <w:rPr>
            <w:i/>
            <w:iCs/>
          </w:rPr>
          <w:delText xml:space="preserve"> = 0</w:delText>
        </w:r>
      </w:del>
    </w:p>
    <w:p w14:paraId="457C99B1" w14:textId="77777777" w:rsidR="001B76A9" w:rsidDel="005338A2" w:rsidRDefault="001B76A9" w:rsidP="001B76A9">
      <w:pPr>
        <w:rPr>
          <w:del w:id="475" w:author="France" w:date="2022-04-28T23:24:00Z"/>
          <w:i/>
          <w:iCs/>
        </w:rPr>
      </w:pPr>
      <w:del w:id="476" w:author="France" w:date="2022-04-28T23:24:00Z">
        <w:r w:rsidDel="005338A2">
          <w:rPr>
            <w:i/>
            <w:iCs/>
          </w:rPr>
          <w:tab/>
        </w:r>
        <w:r w:rsidDel="005338A2">
          <w:rPr>
            <w:i/>
            <w:iCs/>
          </w:rPr>
          <w:tab/>
          <w:delText>For all bins in the C</w:delText>
        </w:r>
        <w:r w:rsidDel="005338A2">
          <w:rPr>
            <w:iCs/>
          </w:rPr>
          <w:delText>/</w:delText>
        </w:r>
        <w:r w:rsidDel="005338A2">
          <w:rPr>
            <w:i/>
            <w:iCs/>
          </w:rPr>
          <w:delText xml:space="preserve">(N+I) PDF above the threshold </w:delText>
        </w:r>
        <w:r w:rsidDel="005338A2">
          <w:rPr>
            <w:position w:val="-30"/>
          </w:rPr>
          <w:object w:dxaOrig="720" w:dyaOrig="570" w14:anchorId="2D49CE92">
            <v:shape id="_x0000_i1058" type="#_x0000_t75" style="width:38.5pt;height:29pt" o:ole="">
              <v:imagedata r:id="rId41" o:title=""/>
            </v:shape>
            <o:OLEObject Type="Embed" ProgID="Equation.DSMT4" ShapeID="_x0000_i1058" DrawAspect="Content" ObjectID="_1757225677" r:id="rId67"/>
          </w:object>
        </w:r>
      </w:del>
    </w:p>
    <w:p w14:paraId="5820EB8C" w14:textId="77777777" w:rsidR="001B76A9" w:rsidDel="005338A2" w:rsidRDefault="001B76A9" w:rsidP="001B76A9">
      <w:pPr>
        <w:rPr>
          <w:del w:id="477" w:author="France" w:date="2022-04-28T23:24:00Z"/>
          <w:i/>
          <w:iCs/>
        </w:rPr>
      </w:pPr>
      <w:del w:id="478" w:author="France" w:date="2022-04-28T23:24:00Z">
        <w:r w:rsidDel="005338A2">
          <w:rPr>
            <w:i/>
            <w:iCs/>
          </w:rPr>
          <w:tab/>
          <w:delText>{</w:delText>
        </w:r>
      </w:del>
    </w:p>
    <w:p w14:paraId="01F9484F" w14:textId="77777777" w:rsidR="001B76A9" w:rsidDel="005338A2" w:rsidRDefault="001B76A9" w:rsidP="001B76A9">
      <w:pPr>
        <w:ind w:left="1890"/>
        <w:rPr>
          <w:del w:id="479" w:author="France" w:date="2022-04-28T23:24:00Z"/>
          <w:i/>
          <w:iCs/>
        </w:rPr>
      </w:pPr>
      <w:del w:id="480" w:author="France" w:date="2022-04-28T23:24:00Z">
        <w:r w:rsidDel="005338A2">
          <w:rPr>
            <w:i/>
            <w:iCs/>
          </w:rPr>
          <w:delText>Equation 3 of Recommendation ITU</w:delText>
        </w:r>
        <w:r w:rsidDel="005338A2">
          <w:rPr>
            <w:i/>
            <w:iCs/>
          </w:rPr>
          <w:noBreakHyphen/>
          <w:delText>R S.2131-0 should be used to convert the C</w:delText>
        </w:r>
        <w:r w:rsidDel="005338A2">
          <w:rPr>
            <w:iCs/>
          </w:rPr>
          <w:delText>/</w:delText>
        </w:r>
        <w:r w:rsidDel="005338A2">
          <w:rPr>
            <w:i/>
            <w:iCs/>
          </w:rPr>
          <w:delText>(N+I) to a spectral efficiency</w:delText>
        </w:r>
      </w:del>
    </w:p>
    <w:p w14:paraId="5357A822" w14:textId="77777777" w:rsidR="001B76A9" w:rsidDel="005338A2" w:rsidRDefault="001B76A9" w:rsidP="001B76A9">
      <w:pPr>
        <w:ind w:left="1890"/>
        <w:rPr>
          <w:del w:id="481" w:author="France" w:date="2022-04-28T23:24:00Z"/>
          <w:i/>
          <w:iCs/>
        </w:rPr>
      </w:pPr>
      <w:del w:id="482" w:author="France" w:date="2022-04-28T23:24:00Z">
        <w:r w:rsidDel="005338A2">
          <w:rPr>
            <w:i/>
            <w:iCs/>
          </w:rPr>
          <w:delText>Increment SE</w:delText>
        </w:r>
        <w:r w:rsidDel="005338A2">
          <w:rPr>
            <w:i/>
            <w:iCs/>
            <w:vertAlign w:val="subscript"/>
          </w:rPr>
          <w:delText>RI</w:delText>
        </w:r>
        <w:r w:rsidDel="005338A2">
          <w:rPr>
            <w:i/>
            <w:iCs/>
          </w:rPr>
          <w:delText xml:space="preserve"> by the spectral efficiency multiplied by the probability associated with this C</w:delText>
        </w:r>
        <w:r w:rsidDel="005338A2">
          <w:rPr>
            <w:iCs/>
          </w:rPr>
          <w:delText>/</w:delText>
        </w:r>
        <w:r w:rsidDel="005338A2">
          <w:rPr>
            <w:i/>
            <w:iCs/>
          </w:rPr>
          <w:delText>(N+I)</w:delText>
        </w:r>
      </w:del>
    </w:p>
    <w:p w14:paraId="64DA0B59" w14:textId="77777777" w:rsidR="001B76A9" w:rsidDel="005338A2" w:rsidRDefault="001B76A9" w:rsidP="001B76A9">
      <w:pPr>
        <w:rPr>
          <w:del w:id="483" w:author="France" w:date="2022-04-28T23:24:00Z"/>
          <w:i/>
          <w:iCs/>
        </w:rPr>
      </w:pPr>
      <w:del w:id="484" w:author="France" w:date="2022-04-28T23:24:00Z">
        <w:r w:rsidDel="005338A2">
          <w:rPr>
            <w:i/>
            <w:iCs/>
          </w:rPr>
          <w:tab/>
          <w:delText>}</w:delText>
        </w:r>
      </w:del>
    </w:p>
    <w:p w14:paraId="1BF254DD" w14:textId="77777777" w:rsidR="001B76A9" w:rsidDel="005338A2" w:rsidRDefault="001B76A9" w:rsidP="001B76A9">
      <w:pPr>
        <w:rPr>
          <w:del w:id="485" w:author="France" w:date="2022-04-28T23:24:00Z"/>
        </w:rPr>
      </w:pPr>
      <w:del w:id="486" w:author="France" w:date="2022-04-28T23:24:00Z">
        <w:r w:rsidDel="005338A2">
          <w:delText>Then the conditions to be verified for compliance are:</w:delText>
        </w:r>
      </w:del>
    </w:p>
    <w:p w14:paraId="3AAE5B9B" w14:textId="77777777" w:rsidR="001B76A9" w:rsidRDefault="001B76A9" w:rsidP="001B76A9">
      <w:pPr>
        <w:ind w:left="360"/>
      </w:pPr>
      <w:del w:id="487" w:author="France" w:date="2022-04-28T23:24:00Z">
        <w:r w:rsidDel="005338A2">
          <w:rPr>
            <w:sz w:val="32"/>
            <w:vertAlign w:val="subscript"/>
          </w:rPr>
          <w:tab/>
        </w:r>
        <w:r w:rsidDel="005338A2">
          <w:rPr>
            <w:sz w:val="32"/>
            <w:vertAlign w:val="subscript"/>
          </w:rPr>
          <w:tab/>
        </w:r>
        <w:r w:rsidDel="005338A2">
          <w:rPr>
            <w:i/>
            <w:iCs/>
          </w:rPr>
          <w:delText>SE</w:delText>
        </w:r>
        <w:r w:rsidDel="005338A2">
          <w:rPr>
            <w:i/>
            <w:iCs/>
            <w:vertAlign w:val="subscript"/>
          </w:rPr>
          <w:delText>RI</w:delText>
        </w:r>
        <w:r w:rsidDel="005338A2">
          <w:delText xml:space="preserve"> ≥ </w:delText>
        </w:r>
        <w:r w:rsidDel="005338A2">
          <w:rPr>
            <w:i/>
            <w:iCs/>
          </w:rPr>
          <w:delText>SE</w:delText>
        </w:r>
        <w:r w:rsidDel="005338A2">
          <w:rPr>
            <w:i/>
            <w:iCs/>
            <w:vertAlign w:val="subscript"/>
          </w:rPr>
          <w:delText>R</w:delText>
        </w:r>
        <w:r w:rsidDel="005338A2">
          <w:delText>*(1 − 0.03)</w:delText>
        </w:r>
      </w:del>
    </w:p>
    <w:p w14:paraId="4DFD216C" w14:textId="77777777" w:rsidR="001B76A9" w:rsidRPr="00897B6F" w:rsidRDefault="001B76A9" w:rsidP="00897B6F">
      <w:pPr>
        <w:pStyle w:val="Reasons"/>
        <w:rPr>
          <w:b/>
          <w:bCs/>
        </w:rPr>
      </w:pPr>
    </w:p>
    <w:sectPr w:rsidR="001B76A9" w:rsidRPr="00897B6F">
      <w:headerReference w:type="default" r:id="rId68"/>
      <w:footerReference w:type="even" r:id="rId69"/>
      <w:footerReference w:type="default" r:id="rId70"/>
      <w:footerReference w:type="first" r:id="rId71"/>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8A81B" w14:textId="77777777" w:rsidR="00EF5C31" w:rsidRDefault="00EF5C31">
      <w:r>
        <w:separator/>
      </w:r>
    </w:p>
  </w:endnote>
  <w:endnote w:type="continuationSeparator" w:id="0">
    <w:p w14:paraId="239A698E" w14:textId="77777777" w:rsidR="00EF5C31" w:rsidRDefault="00EF5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52ED6" w14:textId="77777777" w:rsidR="00F75AA8" w:rsidRDefault="00F75AA8">
    <w:pPr>
      <w:framePr w:wrap="around" w:vAnchor="text" w:hAnchor="margin" w:xAlign="right" w:y="1"/>
    </w:pPr>
    <w:r>
      <w:fldChar w:fldCharType="begin"/>
    </w:r>
    <w:r>
      <w:instrText xml:space="preserve">PAGE  </w:instrText>
    </w:r>
    <w:r>
      <w:fldChar w:fldCharType="end"/>
    </w:r>
  </w:p>
  <w:p w14:paraId="1E32B344" w14:textId="1EE0D0B7" w:rsidR="00F75AA8" w:rsidRPr="0041348E" w:rsidRDefault="00F75AA8">
    <w:pPr>
      <w:ind w:right="360"/>
      <w:rPr>
        <w:lang w:val="en-US"/>
      </w:rPr>
    </w:pPr>
    <w:r>
      <w:fldChar w:fldCharType="begin"/>
    </w:r>
    <w:r w:rsidRPr="0041348E">
      <w:rPr>
        <w:lang w:val="en-US"/>
      </w:rPr>
      <w:instrText xml:space="preserve"> FILENAME \p  \* MERGEFORMAT </w:instrText>
    </w:r>
    <w:r>
      <w:fldChar w:fldCharType="separate"/>
    </w:r>
    <w:r w:rsidR="00540164">
      <w:rPr>
        <w:noProof/>
        <w:lang w:val="en-US"/>
      </w:rPr>
      <w:t>C:\Users\fmagnier\OneDrive - Eutelsat SA\Desktop\PTB dec 2022\R23-WRC23-C-4523!A22-A7!MSW-E.docx</w:t>
    </w:r>
    <w:r>
      <w:fldChar w:fldCharType="end"/>
    </w:r>
    <w:r w:rsidRPr="0041348E">
      <w:rPr>
        <w:lang w:val="en-US"/>
      </w:rPr>
      <w:tab/>
    </w:r>
    <w:r>
      <w:fldChar w:fldCharType="begin"/>
    </w:r>
    <w:r>
      <w:instrText xml:space="preserve"> SAVEDATE \@ DD.MM.YY </w:instrText>
    </w:r>
    <w:r>
      <w:fldChar w:fldCharType="separate"/>
    </w:r>
    <w:r w:rsidR="000D491A">
      <w:rPr>
        <w:noProof/>
      </w:rPr>
      <w:t>25.09.23</w:t>
    </w:r>
    <w:r>
      <w:fldChar w:fldCharType="end"/>
    </w:r>
    <w:r w:rsidRPr="0041348E">
      <w:rPr>
        <w:lang w:val="en-US"/>
      </w:rPr>
      <w:tab/>
    </w:r>
    <w:r>
      <w:fldChar w:fldCharType="begin"/>
    </w:r>
    <w:r>
      <w:instrText xml:space="preserve"> PRINTDATE \@ DD.MM.YY </w:instrText>
    </w:r>
    <w:r>
      <w:fldChar w:fldCharType="separate"/>
    </w:r>
    <w:r w:rsidR="00540164">
      <w:rPr>
        <w:noProof/>
      </w:rPr>
      <w:t>24.11.22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50A10" w14:textId="77777777" w:rsidR="00F75AA8" w:rsidRDefault="00F75AA8" w:rsidP="009B1EA1">
    <w:pPr>
      <w:pStyle w:val="Pieddepage"/>
    </w:pPr>
    <w:r>
      <w:fldChar w:fldCharType="begin"/>
    </w:r>
    <w:r w:rsidRPr="0041348E">
      <w:rPr>
        <w:lang w:val="en-US"/>
      </w:rPr>
      <w:instrText xml:space="preserve"> FILENAME \p  \* MERGEFORMAT </w:instrText>
    </w:r>
    <w:r>
      <w:fldChar w:fldCharType="separate"/>
    </w:r>
    <w:r w:rsidR="00540164">
      <w:rPr>
        <w:lang w:val="en-US"/>
      </w:rPr>
      <w:t>C:\Users\fmagnier\OneDrive - Eutelsat SA\Desktop\PTB dec 2022\R23-WRC23-C-4523!A22-A7!MSW-E.docx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3B76D" w14:textId="77777777" w:rsidR="00F75AA8" w:rsidRPr="0041348E" w:rsidRDefault="00F75AA8" w:rsidP="00302605">
    <w:pPr>
      <w:pStyle w:val="Pieddepage"/>
      <w:rPr>
        <w:lang w:val="en-US"/>
      </w:rPr>
    </w:pPr>
    <w:r>
      <w:fldChar w:fldCharType="begin"/>
    </w:r>
    <w:r w:rsidRPr="0041348E">
      <w:rPr>
        <w:lang w:val="en-US"/>
      </w:rPr>
      <w:instrText xml:space="preserve"> FILENAME \p  \* MERGEFORMAT </w:instrText>
    </w:r>
    <w:r>
      <w:fldChar w:fldCharType="separate"/>
    </w:r>
    <w:r w:rsidR="00540164">
      <w:rPr>
        <w:lang w:val="en-US"/>
      </w:rPr>
      <w:t>C:\Users\fmagnier\OneDrive - Eutelsat SA\Desktop\PTB dec 2022\R23-WRC23-C-4523!A22-A7!MSW-E.docx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A49FD" w14:textId="77777777" w:rsidR="00EF5C31" w:rsidRDefault="00EF5C31">
      <w:r>
        <w:rPr>
          <w:b/>
        </w:rPr>
        <w:t>_______________</w:t>
      </w:r>
    </w:p>
  </w:footnote>
  <w:footnote w:type="continuationSeparator" w:id="0">
    <w:p w14:paraId="6DA6FD8D" w14:textId="77777777" w:rsidR="00EF5C31" w:rsidRDefault="00EF5C31">
      <w:r>
        <w:continuationSeparator/>
      </w:r>
    </w:p>
  </w:footnote>
  <w:footnote w:id="1">
    <w:p w14:paraId="35E3EC63" w14:textId="5A530813" w:rsidR="00646A57" w:rsidRPr="003F4166" w:rsidRDefault="00646A57">
      <w:pPr>
        <w:pStyle w:val="Notedebasdepage"/>
        <w:rPr>
          <w:lang w:val="en-US"/>
        </w:rPr>
      </w:pPr>
      <w:r w:rsidRPr="00E704D6">
        <w:rPr>
          <w:rStyle w:val="Appelnotedebasdep"/>
          <w:highlight w:val="yellow"/>
        </w:rPr>
        <w:t>*</w:t>
      </w:r>
      <w:r w:rsidR="0098212A" w:rsidRPr="00E704D6">
        <w:rPr>
          <w:highlight w:val="yellow"/>
          <w:u w:val="single"/>
        </w:rPr>
        <w:t>Editorial note</w:t>
      </w:r>
      <w:r w:rsidR="0098212A" w:rsidRPr="00E704D6">
        <w:rPr>
          <w:highlight w:val="yellow"/>
        </w:rPr>
        <w:t xml:space="preserve">: </w:t>
      </w:r>
      <w:r w:rsidRPr="00E704D6">
        <w:rPr>
          <w:highlight w:val="yellow"/>
          <w:lang w:val="en-US"/>
        </w:rPr>
        <w:t>At the time of the preparation of this document in August 2023, t</w:t>
      </w:r>
      <w:r w:rsidRPr="00E704D6">
        <w:rPr>
          <w:highlight w:val="yellow"/>
        </w:rPr>
        <w:t>he draft new Recommendation ITU-R S.[QV-METH-REF-LINKS]</w:t>
      </w:r>
      <w:r w:rsidR="00CB2881" w:rsidRPr="00E704D6">
        <w:rPr>
          <w:highlight w:val="yellow"/>
        </w:rPr>
        <w:t xml:space="preserve">, </w:t>
      </w:r>
      <w:r w:rsidRPr="00E704D6">
        <w:rPr>
          <w:highlight w:val="yellow"/>
        </w:rPr>
        <w:t xml:space="preserve">available in </w:t>
      </w:r>
      <w:hyperlink r:id="rId1" w:history="1">
        <w:r w:rsidRPr="00E704D6">
          <w:rPr>
            <w:rStyle w:val="Lienhypertexte"/>
            <w:highlight w:val="yellow"/>
            <w:lang w:val="en-US"/>
          </w:rPr>
          <w:t>Doc. 4/91</w:t>
        </w:r>
      </w:hyperlink>
      <w:r w:rsidR="00CB2881" w:rsidRPr="00E704D6">
        <w:rPr>
          <w:highlight w:val="yellow"/>
          <w:lang w:val="en-US"/>
        </w:rPr>
        <w:t>,</w:t>
      </w:r>
      <w:r w:rsidRPr="00E704D6">
        <w:rPr>
          <w:highlight w:val="yellow"/>
          <w:lang w:val="en-US"/>
        </w:rPr>
        <w:t xml:space="preserve"> was </w:t>
      </w:r>
      <w:r w:rsidR="00CB2881" w:rsidRPr="00E704D6">
        <w:rPr>
          <w:highlight w:val="yellow"/>
          <w:lang w:val="en-US"/>
        </w:rPr>
        <w:t xml:space="preserve">still </w:t>
      </w:r>
      <w:r w:rsidRPr="00E704D6">
        <w:rPr>
          <w:highlight w:val="yellow"/>
          <w:lang w:val="en-US"/>
        </w:rPr>
        <w:t xml:space="preserve">undergoing simultaneous adoption and approval (see </w:t>
      </w:r>
      <w:hyperlink r:id="rId2" w:history="1">
        <w:r w:rsidRPr="00E704D6">
          <w:rPr>
            <w:rStyle w:val="Lienhypertexte"/>
            <w:highlight w:val="yellow"/>
            <w:lang w:val="en-US"/>
          </w:rPr>
          <w:t>CACE/1069</w:t>
        </w:r>
      </w:hyperlink>
      <w:r w:rsidRPr="00E704D6">
        <w:rPr>
          <w:highlight w:val="yellow"/>
          <w:lang w:val="en-US"/>
        </w:rPr>
        <w:t xml:space="preserve"> of 20 July 2023). Once approved, </w:t>
      </w:r>
      <w:r w:rsidR="00986E23" w:rsidRPr="00E704D6">
        <w:rPr>
          <w:highlight w:val="yellow"/>
          <w:lang w:val="en-US"/>
        </w:rPr>
        <w:t xml:space="preserve">the provisional number </w:t>
      </w:r>
      <w:r w:rsidR="00F053A1" w:rsidRPr="00E704D6">
        <w:rPr>
          <w:highlight w:val="yellow"/>
          <w:lang w:val="en-US"/>
        </w:rPr>
        <w:t>“</w:t>
      </w:r>
      <w:proofErr w:type="gramStart"/>
      <w:r w:rsidR="00986E23" w:rsidRPr="00E704D6">
        <w:rPr>
          <w:highlight w:val="yellow"/>
        </w:rPr>
        <w:t>S.[</w:t>
      </w:r>
      <w:proofErr w:type="gramEnd"/>
      <w:r w:rsidR="00986E23" w:rsidRPr="00E704D6">
        <w:rPr>
          <w:highlight w:val="yellow"/>
        </w:rPr>
        <w:t>QV-METH-REF-LINKS]</w:t>
      </w:r>
      <w:r w:rsidR="00F053A1" w:rsidRPr="00E704D6">
        <w:rPr>
          <w:highlight w:val="yellow"/>
        </w:rPr>
        <w:t>”</w:t>
      </w:r>
      <w:r w:rsidR="00986E23" w:rsidRPr="00E704D6">
        <w:rPr>
          <w:highlight w:val="yellow"/>
        </w:rPr>
        <w:t xml:space="preserve"> should be replaced by </w:t>
      </w:r>
      <w:r w:rsidRPr="00E704D6">
        <w:rPr>
          <w:highlight w:val="yellow"/>
          <w:lang w:val="en-US"/>
        </w:rPr>
        <w:t xml:space="preserve">a definitive </w:t>
      </w:r>
      <w:r w:rsidR="00986E23" w:rsidRPr="00E704D6">
        <w:rPr>
          <w:highlight w:val="yellow"/>
          <w:lang w:val="en-US"/>
        </w:rPr>
        <w:t xml:space="preserve">ITU-R </w:t>
      </w:r>
      <w:r w:rsidR="00986E23" w:rsidRPr="00E704D6">
        <w:rPr>
          <w:highlight w:val="yellow"/>
        </w:rPr>
        <w:t xml:space="preserve">Recommendation </w:t>
      </w:r>
      <w:r w:rsidRPr="00E704D6">
        <w:rPr>
          <w:highlight w:val="yellow"/>
          <w:lang w:val="en-US"/>
        </w:rPr>
        <w:t>number</w:t>
      </w:r>
      <w:r w:rsidR="00F053A1" w:rsidRPr="00E704D6">
        <w:rPr>
          <w:highlight w:val="yellow"/>
          <w:lang w:val="en-US"/>
        </w:rPr>
        <w:t xml:space="preserve"> in this document</w:t>
      </w:r>
      <w:r w:rsidRPr="00E704D6">
        <w:rPr>
          <w:highlight w:val="yellow"/>
          <w:lang w:val="en-US"/>
        </w:rPr>
        <w:t>.</w:t>
      </w:r>
    </w:p>
  </w:footnote>
  <w:footnote w:id="2">
    <w:p w14:paraId="187D5157" w14:textId="38C87874" w:rsidR="00D470C2" w:rsidRPr="00491676" w:rsidRDefault="00D470C2" w:rsidP="00D470C2">
      <w:pPr>
        <w:pStyle w:val="Notedebasdepage"/>
        <w:rPr>
          <w:lang w:val="en-US"/>
        </w:rPr>
      </w:pPr>
      <w:r w:rsidRPr="0067754D">
        <w:rPr>
          <w:rStyle w:val="Appelnotedebasdep"/>
          <w:highlight w:val="yellow"/>
        </w:rPr>
        <w:t>*</w:t>
      </w:r>
      <w:r w:rsidRPr="0067754D">
        <w:rPr>
          <w:highlight w:val="yellow"/>
        </w:rPr>
        <w:t xml:space="preserve"> </w:t>
      </w:r>
      <w:r w:rsidR="0098212A" w:rsidRPr="00A1091A">
        <w:rPr>
          <w:highlight w:val="yellow"/>
          <w:u w:val="single"/>
        </w:rPr>
        <w:t>Editorial note</w:t>
      </w:r>
      <w:r w:rsidR="0098212A" w:rsidRPr="00A1091A">
        <w:rPr>
          <w:highlight w:val="yellow"/>
        </w:rPr>
        <w:t xml:space="preserve">: </w:t>
      </w:r>
      <w:r w:rsidRPr="0067754D">
        <w:rPr>
          <w:highlight w:val="yellow"/>
          <w:lang w:val="en-US"/>
        </w:rPr>
        <w:t xml:space="preserve">At the time of the preparation of this proposal in August 2023, </w:t>
      </w:r>
      <w:r w:rsidR="00CB2881" w:rsidRPr="0067754D">
        <w:rPr>
          <w:highlight w:val="yellow"/>
          <w:lang w:val="en-US"/>
        </w:rPr>
        <w:t>t</w:t>
      </w:r>
      <w:r w:rsidR="00CB2881" w:rsidRPr="0067754D">
        <w:rPr>
          <w:highlight w:val="yellow"/>
        </w:rPr>
        <w:t xml:space="preserve">he draft new Recommendation ITU-R S.[QV-METH-REF-LINKS], available in </w:t>
      </w:r>
      <w:hyperlink r:id="rId3" w:history="1">
        <w:r w:rsidR="00CB2881" w:rsidRPr="0067754D">
          <w:rPr>
            <w:rStyle w:val="Lienhypertexte"/>
            <w:highlight w:val="yellow"/>
            <w:lang w:val="en-US"/>
          </w:rPr>
          <w:t>Doc. 4/91</w:t>
        </w:r>
      </w:hyperlink>
      <w:r w:rsidR="00CB2881" w:rsidRPr="0067754D">
        <w:rPr>
          <w:highlight w:val="yellow"/>
          <w:lang w:val="en-US"/>
        </w:rPr>
        <w:t xml:space="preserve">, was still undergoing simultaneous adoption and approval (see </w:t>
      </w:r>
      <w:hyperlink r:id="rId4" w:history="1">
        <w:r w:rsidR="00CB2881" w:rsidRPr="0067754D">
          <w:rPr>
            <w:rStyle w:val="Lienhypertexte"/>
            <w:highlight w:val="yellow"/>
            <w:lang w:val="en-US"/>
          </w:rPr>
          <w:t>CACE/1069</w:t>
        </w:r>
      </w:hyperlink>
      <w:r w:rsidR="00CB2881" w:rsidRPr="0067754D">
        <w:rPr>
          <w:highlight w:val="yellow"/>
          <w:lang w:val="en-US"/>
        </w:rPr>
        <w:t xml:space="preserve"> of 20 July 2023).</w:t>
      </w:r>
      <w:r w:rsidRPr="0067754D">
        <w:rPr>
          <w:highlight w:val="yellow"/>
          <w:lang w:val="en-US"/>
        </w:rPr>
        <w:t xml:space="preserve"> Once approved, the provisional number “</w:t>
      </w:r>
      <w:proofErr w:type="gramStart"/>
      <w:r w:rsidRPr="0067754D">
        <w:rPr>
          <w:highlight w:val="yellow"/>
        </w:rPr>
        <w:t>S.[</w:t>
      </w:r>
      <w:proofErr w:type="gramEnd"/>
      <w:r w:rsidRPr="0067754D">
        <w:rPr>
          <w:highlight w:val="yellow"/>
        </w:rPr>
        <w:t xml:space="preserve">QV-METH-REF-LINKS]” should be replaced by </w:t>
      </w:r>
      <w:r w:rsidRPr="0067754D">
        <w:rPr>
          <w:highlight w:val="yellow"/>
          <w:lang w:val="en-US"/>
        </w:rPr>
        <w:t xml:space="preserve">a definitive ITU-R </w:t>
      </w:r>
      <w:r w:rsidRPr="0067754D">
        <w:rPr>
          <w:highlight w:val="yellow"/>
        </w:rPr>
        <w:t xml:space="preserve">Recommendation </w:t>
      </w:r>
      <w:r w:rsidRPr="0067754D">
        <w:rPr>
          <w:highlight w:val="yellow"/>
          <w:lang w:val="en-US"/>
        </w:rPr>
        <w:t>number in this proposal</w:t>
      </w:r>
      <w:r w:rsidR="0098212A" w:rsidRPr="00A1091A">
        <w:rPr>
          <w:highlight w:val="yellow"/>
          <w:lang w:val="en-US"/>
        </w:rPr>
        <w:t>,</w:t>
      </w:r>
      <w:r w:rsidRPr="0067754D">
        <w:rPr>
          <w:highlight w:val="yellow"/>
          <w:lang w:val="en-US"/>
        </w:rPr>
        <w:t xml:space="preserve"> and this </w:t>
      </w:r>
      <w:r w:rsidR="0098212A" w:rsidRPr="00A1091A">
        <w:rPr>
          <w:highlight w:val="yellow"/>
          <w:lang w:val="en-US"/>
        </w:rPr>
        <w:t xml:space="preserve">editorial </w:t>
      </w:r>
      <w:r w:rsidRPr="0067754D">
        <w:rPr>
          <w:highlight w:val="yellow"/>
          <w:lang w:val="en-US"/>
        </w:rPr>
        <w:t xml:space="preserve">note </w:t>
      </w:r>
      <w:r w:rsidR="0098212A" w:rsidRPr="00A1091A">
        <w:rPr>
          <w:highlight w:val="yellow"/>
          <w:lang w:val="en-US"/>
        </w:rPr>
        <w:t xml:space="preserve">and the references to it </w:t>
      </w:r>
      <w:r w:rsidRPr="0067754D">
        <w:rPr>
          <w:highlight w:val="yellow"/>
          <w:lang w:val="en-US"/>
        </w:rPr>
        <w:t xml:space="preserve">should be </w:t>
      </w:r>
      <w:r w:rsidR="0098212A" w:rsidRPr="00A1091A">
        <w:rPr>
          <w:highlight w:val="yellow"/>
          <w:lang w:val="en-US"/>
        </w:rPr>
        <w:t>removed from the proposal</w:t>
      </w:r>
      <w:r w:rsidRPr="0067754D">
        <w:rPr>
          <w:highlight w:val="yellow"/>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03D16" w14:textId="77777777" w:rsidR="00F75AA8" w:rsidRDefault="00F75AA8" w:rsidP="00187BD9">
    <w:pPr>
      <w:pStyle w:val="En-tte"/>
    </w:pPr>
    <w:r>
      <w:fldChar w:fldCharType="begin"/>
    </w:r>
    <w:r>
      <w:instrText xml:space="preserve"> PAGE  \* MERGEFORMAT </w:instrText>
    </w:r>
    <w:r>
      <w:fldChar w:fldCharType="separate"/>
    </w:r>
    <w:r>
      <w:rPr>
        <w:noProof/>
      </w:rPr>
      <w:t>2</w:t>
    </w:r>
    <w:r>
      <w:fldChar w:fldCharType="end"/>
    </w:r>
  </w:p>
  <w:p w14:paraId="3F6464DC" w14:textId="77777777" w:rsidR="00F75AA8" w:rsidRPr="00A066F1" w:rsidRDefault="00F75AA8" w:rsidP="00241FA2">
    <w:pPr>
      <w:pStyle w:val="En-tte"/>
    </w:pPr>
    <w:r>
      <w:t>CMR23/</w:t>
    </w:r>
    <w:bookmarkStart w:id="488" w:name="OLE_LINK1"/>
    <w:bookmarkStart w:id="489" w:name="OLE_LINK2"/>
    <w:bookmarkStart w:id="490" w:name="OLE_LINK3"/>
    <w:r>
      <w:t>4523(Add.22)(Add.7)</w:t>
    </w:r>
    <w:bookmarkEnd w:id="488"/>
    <w:bookmarkEnd w:id="489"/>
    <w:bookmarkEnd w:id="490"/>
    <w:r>
      <w:t>-</w:t>
    </w:r>
    <w:r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43F84232"/>
    <w:multiLevelType w:val="hybridMultilevel"/>
    <w:tmpl w:val="D1F893A6"/>
    <w:lvl w:ilvl="0" w:tplc="E6C6C100">
      <w:start w:val="2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TU -LRT-">
    <w15:presenceInfo w15:providerId="None" w15:userId="ITU -LRT-"/>
  </w15:person>
  <w15:person w15:author="Limousin, Catherine">
    <w15:presenceInfo w15:providerId="AD" w15:userId="S::catherine.limousin@itu.int::f989ae12-b841-415c-86df-5ec5cb96e9e1"/>
  </w15:person>
  <w15:person w15:author="France">
    <w15:presenceInfo w15:providerId="None" w15:userId="France"/>
  </w15:person>
  <w15:person w15:author="ITU">
    <w15:presenceInfo w15:providerId="None" w15:userId="ITU"/>
  </w15:person>
  <w15:person w15:author="ITU2">
    <w15:presenceInfo w15:providerId="None" w15:userId="ITU2"/>
  </w15:person>
  <w15:person w15:author="author">
    <w15:presenceInfo w15:providerId="None" w15:userId="author"/>
  </w15:person>
  <w15:person w15:author="LENI MARSEILLE">
    <w15:presenceInfo w15:providerId="None" w15:userId="LENI MARSEILLE"/>
  </w15:person>
  <w15:person w15:author="Magnier Florence">
    <w15:presenceInfo w15:providerId="AD" w15:userId="S::fmagnier@eutelsat.com::818c6424-02fe-48ba-998c-570038ac335e"/>
  </w15:person>
  <w15:person w15:author="De Bailliencourt Dit Co, Hugues [FR]">
    <w15:presenceInfo w15:providerId="AD" w15:userId="S-1-5-21-1318987518-1497286466-1555576864-916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12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1044B"/>
    <w:rsid w:val="00013EF5"/>
    <w:rsid w:val="00022A29"/>
    <w:rsid w:val="000355FD"/>
    <w:rsid w:val="00051E39"/>
    <w:rsid w:val="000705F2"/>
    <w:rsid w:val="00077239"/>
    <w:rsid w:val="0007795D"/>
    <w:rsid w:val="00086491"/>
    <w:rsid w:val="00091346"/>
    <w:rsid w:val="00095D4C"/>
    <w:rsid w:val="0009706C"/>
    <w:rsid w:val="000D154B"/>
    <w:rsid w:val="000D2DAF"/>
    <w:rsid w:val="000D300C"/>
    <w:rsid w:val="000D491A"/>
    <w:rsid w:val="000E463E"/>
    <w:rsid w:val="000F73FF"/>
    <w:rsid w:val="00114CF7"/>
    <w:rsid w:val="00116C7A"/>
    <w:rsid w:val="00123B68"/>
    <w:rsid w:val="00126F2E"/>
    <w:rsid w:val="00146F6F"/>
    <w:rsid w:val="00151C11"/>
    <w:rsid w:val="00187BD9"/>
    <w:rsid w:val="00190B55"/>
    <w:rsid w:val="001B76A9"/>
    <w:rsid w:val="001C3B5F"/>
    <w:rsid w:val="001D058F"/>
    <w:rsid w:val="002009EA"/>
    <w:rsid w:val="00202756"/>
    <w:rsid w:val="00202CA0"/>
    <w:rsid w:val="00216B6D"/>
    <w:rsid w:val="0022757F"/>
    <w:rsid w:val="00241FA2"/>
    <w:rsid w:val="00271316"/>
    <w:rsid w:val="002B2842"/>
    <w:rsid w:val="002B349C"/>
    <w:rsid w:val="002D538E"/>
    <w:rsid w:val="002D58BE"/>
    <w:rsid w:val="002E6F19"/>
    <w:rsid w:val="002F4747"/>
    <w:rsid w:val="00302605"/>
    <w:rsid w:val="00361B37"/>
    <w:rsid w:val="00362FAF"/>
    <w:rsid w:val="00377BD3"/>
    <w:rsid w:val="00384088"/>
    <w:rsid w:val="003852CE"/>
    <w:rsid w:val="0039169B"/>
    <w:rsid w:val="003A2F37"/>
    <w:rsid w:val="003A7F8C"/>
    <w:rsid w:val="003B2284"/>
    <w:rsid w:val="003B532E"/>
    <w:rsid w:val="003C7F1B"/>
    <w:rsid w:val="003D0F8B"/>
    <w:rsid w:val="003E0DB6"/>
    <w:rsid w:val="003F4166"/>
    <w:rsid w:val="00403E66"/>
    <w:rsid w:val="00405814"/>
    <w:rsid w:val="00411D40"/>
    <w:rsid w:val="0041348E"/>
    <w:rsid w:val="00417084"/>
    <w:rsid w:val="00420873"/>
    <w:rsid w:val="00424300"/>
    <w:rsid w:val="00466E54"/>
    <w:rsid w:val="00477137"/>
    <w:rsid w:val="00492075"/>
    <w:rsid w:val="004969AD"/>
    <w:rsid w:val="004A26C4"/>
    <w:rsid w:val="004B13CB"/>
    <w:rsid w:val="004D26EA"/>
    <w:rsid w:val="004D2BFB"/>
    <w:rsid w:val="004D5349"/>
    <w:rsid w:val="004D5D5C"/>
    <w:rsid w:val="004F3DC0"/>
    <w:rsid w:val="0050139F"/>
    <w:rsid w:val="00540164"/>
    <w:rsid w:val="0055140B"/>
    <w:rsid w:val="00563616"/>
    <w:rsid w:val="00571F05"/>
    <w:rsid w:val="005861D7"/>
    <w:rsid w:val="005964AB"/>
    <w:rsid w:val="005C099A"/>
    <w:rsid w:val="005C31A5"/>
    <w:rsid w:val="005E10C9"/>
    <w:rsid w:val="005E290B"/>
    <w:rsid w:val="005E61DD"/>
    <w:rsid w:val="005F04D8"/>
    <w:rsid w:val="006023DF"/>
    <w:rsid w:val="00615426"/>
    <w:rsid w:val="00616219"/>
    <w:rsid w:val="00636819"/>
    <w:rsid w:val="00645B7D"/>
    <w:rsid w:val="00646A57"/>
    <w:rsid w:val="00657DE0"/>
    <w:rsid w:val="0067754D"/>
    <w:rsid w:val="00685313"/>
    <w:rsid w:val="00692833"/>
    <w:rsid w:val="006A625D"/>
    <w:rsid w:val="006A6E9B"/>
    <w:rsid w:val="006B590E"/>
    <w:rsid w:val="006B7C2A"/>
    <w:rsid w:val="006C23DA"/>
    <w:rsid w:val="006D70B0"/>
    <w:rsid w:val="006E3D45"/>
    <w:rsid w:val="0070607A"/>
    <w:rsid w:val="007149F9"/>
    <w:rsid w:val="00733A30"/>
    <w:rsid w:val="00745AEE"/>
    <w:rsid w:val="00750F10"/>
    <w:rsid w:val="007742CA"/>
    <w:rsid w:val="00790D70"/>
    <w:rsid w:val="007A6F1F"/>
    <w:rsid w:val="007D5320"/>
    <w:rsid w:val="00800972"/>
    <w:rsid w:val="00804475"/>
    <w:rsid w:val="00811633"/>
    <w:rsid w:val="00814037"/>
    <w:rsid w:val="00817143"/>
    <w:rsid w:val="00841216"/>
    <w:rsid w:val="00842AF0"/>
    <w:rsid w:val="0086171E"/>
    <w:rsid w:val="00872FC8"/>
    <w:rsid w:val="00875CE3"/>
    <w:rsid w:val="008845D0"/>
    <w:rsid w:val="00884D60"/>
    <w:rsid w:val="00896E56"/>
    <w:rsid w:val="00897B6F"/>
    <w:rsid w:val="008B43F2"/>
    <w:rsid w:val="008B488D"/>
    <w:rsid w:val="008B6CFF"/>
    <w:rsid w:val="00914DA3"/>
    <w:rsid w:val="009274B4"/>
    <w:rsid w:val="00934EA2"/>
    <w:rsid w:val="00944A5C"/>
    <w:rsid w:val="00952A66"/>
    <w:rsid w:val="0098212A"/>
    <w:rsid w:val="00986E23"/>
    <w:rsid w:val="009B1EA1"/>
    <w:rsid w:val="009B7C9A"/>
    <w:rsid w:val="009C56E5"/>
    <w:rsid w:val="009C7716"/>
    <w:rsid w:val="009E5FC8"/>
    <w:rsid w:val="009E687A"/>
    <w:rsid w:val="009F236F"/>
    <w:rsid w:val="00A066F1"/>
    <w:rsid w:val="00A069FF"/>
    <w:rsid w:val="00A1091A"/>
    <w:rsid w:val="00A141AF"/>
    <w:rsid w:val="00A16D29"/>
    <w:rsid w:val="00A30305"/>
    <w:rsid w:val="00A31D2D"/>
    <w:rsid w:val="00A41CB5"/>
    <w:rsid w:val="00A4600A"/>
    <w:rsid w:val="00A538A6"/>
    <w:rsid w:val="00A54C25"/>
    <w:rsid w:val="00A710E7"/>
    <w:rsid w:val="00A7372E"/>
    <w:rsid w:val="00A77681"/>
    <w:rsid w:val="00A8284C"/>
    <w:rsid w:val="00A93B85"/>
    <w:rsid w:val="00AA0B18"/>
    <w:rsid w:val="00AA3C65"/>
    <w:rsid w:val="00AA5673"/>
    <w:rsid w:val="00AA666F"/>
    <w:rsid w:val="00AD7914"/>
    <w:rsid w:val="00AE514B"/>
    <w:rsid w:val="00AF5630"/>
    <w:rsid w:val="00B40888"/>
    <w:rsid w:val="00B639E9"/>
    <w:rsid w:val="00B817CD"/>
    <w:rsid w:val="00B81A7D"/>
    <w:rsid w:val="00B94AD0"/>
    <w:rsid w:val="00BB3A95"/>
    <w:rsid w:val="00BD6CCE"/>
    <w:rsid w:val="00C0018F"/>
    <w:rsid w:val="00C1202E"/>
    <w:rsid w:val="00C14B62"/>
    <w:rsid w:val="00C16A5A"/>
    <w:rsid w:val="00C20466"/>
    <w:rsid w:val="00C214ED"/>
    <w:rsid w:val="00C234E6"/>
    <w:rsid w:val="00C324A8"/>
    <w:rsid w:val="00C37053"/>
    <w:rsid w:val="00C54517"/>
    <w:rsid w:val="00C56F70"/>
    <w:rsid w:val="00C57B91"/>
    <w:rsid w:val="00C64CD8"/>
    <w:rsid w:val="00C82695"/>
    <w:rsid w:val="00C97C68"/>
    <w:rsid w:val="00CA1A47"/>
    <w:rsid w:val="00CA3DFC"/>
    <w:rsid w:val="00CB2881"/>
    <w:rsid w:val="00CB44E5"/>
    <w:rsid w:val="00CC247A"/>
    <w:rsid w:val="00CE388F"/>
    <w:rsid w:val="00CE5E47"/>
    <w:rsid w:val="00CF020F"/>
    <w:rsid w:val="00CF2B5B"/>
    <w:rsid w:val="00D14CE0"/>
    <w:rsid w:val="00D161F6"/>
    <w:rsid w:val="00D268B3"/>
    <w:rsid w:val="00D470C2"/>
    <w:rsid w:val="00D50EF6"/>
    <w:rsid w:val="00D52FD6"/>
    <w:rsid w:val="00D54009"/>
    <w:rsid w:val="00D5651D"/>
    <w:rsid w:val="00D57A34"/>
    <w:rsid w:val="00D74898"/>
    <w:rsid w:val="00D801ED"/>
    <w:rsid w:val="00D936BC"/>
    <w:rsid w:val="00D96530"/>
    <w:rsid w:val="00DA1CB1"/>
    <w:rsid w:val="00DB209E"/>
    <w:rsid w:val="00DD44AF"/>
    <w:rsid w:val="00DE2AC3"/>
    <w:rsid w:val="00DE5692"/>
    <w:rsid w:val="00DE6300"/>
    <w:rsid w:val="00DF4BC6"/>
    <w:rsid w:val="00DF78E0"/>
    <w:rsid w:val="00E03C94"/>
    <w:rsid w:val="00E205BC"/>
    <w:rsid w:val="00E26226"/>
    <w:rsid w:val="00E45D05"/>
    <w:rsid w:val="00E55816"/>
    <w:rsid w:val="00E55AEF"/>
    <w:rsid w:val="00E63BC2"/>
    <w:rsid w:val="00E704D6"/>
    <w:rsid w:val="00E72728"/>
    <w:rsid w:val="00E871DC"/>
    <w:rsid w:val="00E976C1"/>
    <w:rsid w:val="00EA12E5"/>
    <w:rsid w:val="00EB55C6"/>
    <w:rsid w:val="00EC0366"/>
    <w:rsid w:val="00EC5E69"/>
    <w:rsid w:val="00EF1932"/>
    <w:rsid w:val="00EF5C31"/>
    <w:rsid w:val="00EF71B6"/>
    <w:rsid w:val="00F02766"/>
    <w:rsid w:val="00F053A1"/>
    <w:rsid w:val="00F05BD4"/>
    <w:rsid w:val="00F06473"/>
    <w:rsid w:val="00F6155B"/>
    <w:rsid w:val="00F65C19"/>
    <w:rsid w:val="00F75AA8"/>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4"/>
    <o:shapelayout v:ext="edit">
      <o:idmap v:ext="edit" data="2"/>
    </o:shapelayout>
  </w:shapeDefaults>
  <w:decimalSymbol w:val="."/>
  <w:listSeparator w:val=";"/>
  <w14:docId w14:val="51A8F36B"/>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link w:val="EquationChar"/>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link w:val="HeadingbChar"/>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link w:val="NoteChar"/>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Policepardfaut"/>
    <w:rsid w:val="009B463A"/>
  </w:style>
  <w:style w:type="paragraph" w:customStyle="1" w:styleId="Table-text">
    <w:name w:val="Table-text"/>
    <w:basedOn w:val="Tabletext"/>
    <w:rsid w:val="00FE25A3"/>
    <w:pPr>
      <w:jc w:val="center"/>
      <w:textAlignment w:val="auto"/>
    </w:pPr>
  </w:style>
  <w:style w:type="paragraph" w:customStyle="1" w:styleId="Tablefin">
    <w:name w:val="Table_fin"/>
    <w:basedOn w:val="Normal"/>
    <w:rsid w:val="007B1885"/>
    <w:pPr>
      <w:spacing w:before="0"/>
    </w:pPr>
    <w:rPr>
      <w:sz w:val="20"/>
      <w:lang w:eastAsia="zh-CN"/>
    </w:rPr>
  </w:style>
  <w:style w:type="character" w:customStyle="1" w:styleId="NormalaftertitleChar">
    <w:name w:val="Normal after title Char"/>
    <w:basedOn w:val="Policepardfaut"/>
    <w:link w:val="Normalaftertitle"/>
    <w:rsid w:val="00F75AA8"/>
    <w:rPr>
      <w:rFonts w:ascii="Times New Roman" w:hAnsi="Times New Roman"/>
      <w:sz w:val="24"/>
      <w:lang w:val="en-GB" w:eastAsia="en-US"/>
    </w:rPr>
  </w:style>
  <w:style w:type="character" w:customStyle="1" w:styleId="enumlev1Char">
    <w:name w:val="enumlev1 Char"/>
    <w:basedOn w:val="Policepardfaut"/>
    <w:link w:val="enumlev1"/>
    <w:locked/>
    <w:rsid w:val="00362FAF"/>
    <w:rPr>
      <w:rFonts w:ascii="Times New Roman" w:hAnsi="Times New Roman"/>
      <w:sz w:val="24"/>
      <w:lang w:val="en-GB" w:eastAsia="en-US"/>
    </w:rPr>
  </w:style>
  <w:style w:type="character" w:customStyle="1" w:styleId="EquationChar">
    <w:name w:val="Equation Char"/>
    <w:basedOn w:val="Policepardfaut"/>
    <w:link w:val="Equation"/>
    <w:rsid w:val="00362FAF"/>
    <w:rPr>
      <w:rFonts w:ascii="Times New Roman" w:hAnsi="Times New Roman"/>
      <w:sz w:val="24"/>
      <w:lang w:val="en-GB" w:eastAsia="en-US"/>
    </w:rPr>
  </w:style>
  <w:style w:type="character" w:customStyle="1" w:styleId="HeadingbChar">
    <w:name w:val="Heading_b Char"/>
    <w:basedOn w:val="Policepardfaut"/>
    <w:link w:val="Headingb"/>
    <w:locked/>
    <w:rsid w:val="00362FAF"/>
    <w:rPr>
      <w:rFonts w:ascii="Times New Roman Bold" w:hAnsi="Times New Roman Bold" w:cs="Times New Roman Bold"/>
      <w:b/>
      <w:sz w:val="24"/>
      <w:lang w:val="fr-CH" w:eastAsia="en-US"/>
    </w:rPr>
  </w:style>
  <w:style w:type="character" w:styleId="Accentuation">
    <w:name w:val="Emphasis"/>
    <w:basedOn w:val="Policepardfaut"/>
    <w:uiPriority w:val="20"/>
    <w:qFormat/>
    <w:rsid w:val="00362FAF"/>
    <w:rPr>
      <w:i/>
      <w:iCs/>
    </w:rPr>
  </w:style>
  <w:style w:type="character" w:styleId="CodeHTML">
    <w:name w:val="HTML Code"/>
    <w:basedOn w:val="Policepardfaut"/>
    <w:uiPriority w:val="99"/>
    <w:semiHidden/>
    <w:unhideWhenUsed/>
    <w:rsid w:val="00362FAF"/>
    <w:rPr>
      <w:rFonts w:ascii="Courier New" w:eastAsia="Times New Roman" w:hAnsi="Courier New" w:cs="Courier New"/>
      <w:sz w:val="20"/>
      <w:szCs w:val="20"/>
    </w:rPr>
  </w:style>
  <w:style w:type="paragraph" w:styleId="Paragraphedeliste">
    <w:name w:val="List Paragraph"/>
    <w:basedOn w:val="Normal"/>
    <w:uiPriority w:val="34"/>
    <w:qFormat/>
    <w:rsid w:val="001B76A9"/>
    <w:pPr>
      <w:ind w:left="720"/>
      <w:contextualSpacing/>
    </w:pPr>
  </w:style>
  <w:style w:type="character" w:customStyle="1" w:styleId="NoteChar">
    <w:name w:val="Note Char"/>
    <w:basedOn w:val="Policepardfaut"/>
    <w:link w:val="Note"/>
    <w:qFormat/>
    <w:locked/>
    <w:rsid w:val="001B76A9"/>
    <w:rPr>
      <w:rFonts w:ascii="Times New Roman" w:hAnsi="Times New Roman"/>
      <w:sz w:val="24"/>
      <w:lang w:val="en-GB" w:eastAsia="en-US"/>
    </w:rPr>
  </w:style>
  <w:style w:type="paragraph" w:styleId="Rvision">
    <w:name w:val="Revision"/>
    <w:hidden/>
    <w:uiPriority w:val="99"/>
    <w:semiHidden/>
    <w:rsid w:val="00636819"/>
    <w:rPr>
      <w:rFonts w:ascii="Times New Roman" w:hAnsi="Times New Roman"/>
      <w:sz w:val="24"/>
      <w:lang w:val="en-GB" w:eastAsia="en-US"/>
    </w:rPr>
  </w:style>
  <w:style w:type="character" w:styleId="Marquedecommentaire">
    <w:name w:val="annotation reference"/>
    <w:basedOn w:val="Policepardfaut"/>
    <w:semiHidden/>
    <w:unhideWhenUsed/>
    <w:rsid w:val="00636819"/>
    <w:rPr>
      <w:sz w:val="16"/>
      <w:szCs w:val="16"/>
    </w:rPr>
  </w:style>
  <w:style w:type="paragraph" w:styleId="Commentaire">
    <w:name w:val="annotation text"/>
    <w:basedOn w:val="Normal"/>
    <w:link w:val="CommentaireCar"/>
    <w:unhideWhenUsed/>
    <w:rsid w:val="00636819"/>
    <w:rPr>
      <w:sz w:val="20"/>
    </w:rPr>
  </w:style>
  <w:style w:type="character" w:customStyle="1" w:styleId="CommentaireCar">
    <w:name w:val="Commentaire Car"/>
    <w:basedOn w:val="Policepardfaut"/>
    <w:link w:val="Commentaire"/>
    <w:rsid w:val="00636819"/>
    <w:rPr>
      <w:rFonts w:ascii="Times New Roman" w:hAnsi="Times New Roman"/>
      <w:lang w:val="en-GB" w:eastAsia="en-US"/>
    </w:rPr>
  </w:style>
  <w:style w:type="paragraph" w:styleId="Objetducommentaire">
    <w:name w:val="annotation subject"/>
    <w:basedOn w:val="Commentaire"/>
    <w:next w:val="Commentaire"/>
    <w:link w:val="ObjetducommentaireCar"/>
    <w:semiHidden/>
    <w:unhideWhenUsed/>
    <w:rsid w:val="00636819"/>
    <w:rPr>
      <w:b/>
      <w:bCs/>
    </w:rPr>
  </w:style>
  <w:style w:type="character" w:customStyle="1" w:styleId="ObjetducommentaireCar">
    <w:name w:val="Objet du commentaire Car"/>
    <w:basedOn w:val="CommentaireCar"/>
    <w:link w:val="Objetducommentaire"/>
    <w:semiHidden/>
    <w:rsid w:val="00636819"/>
    <w:rPr>
      <w:rFonts w:ascii="Times New Roman" w:hAnsi="Times New Roman"/>
      <w:b/>
      <w:bCs/>
      <w:lang w:val="en-GB" w:eastAsia="en-US"/>
    </w:rPr>
  </w:style>
  <w:style w:type="character" w:styleId="Lienhypertexte">
    <w:name w:val="Hyperlink"/>
    <w:basedOn w:val="Policepardfaut"/>
    <w:unhideWhenUsed/>
    <w:rsid w:val="00646A57"/>
    <w:rPr>
      <w:color w:val="0000FF" w:themeColor="hyperlink"/>
      <w:u w:val="single"/>
    </w:rPr>
  </w:style>
  <w:style w:type="character" w:styleId="Mentionnonrsolue">
    <w:name w:val="Unresolved Mention"/>
    <w:basedOn w:val="Policepardfaut"/>
    <w:uiPriority w:val="99"/>
    <w:semiHidden/>
    <w:unhideWhenUsed/>
    <w:rsid w:val="00646A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6.wmf"/><Relationship Id="rId42" Type="http://schemas.openxmlformats.org/officeDocument/2006/relationships/oleObject" Target="embeddings/oleObject15.bin"/><Relationship Id="rId47" Type="http://schemas.openxmlformats.org/officeDocument/2006/relationships/oleObject" Target="embeddings/oleObject20.bin"/><Relationship Id="rId63" Type="http://schemas.openxmlformats.org/officeDocument/2006/relationships/oleObject" Target="embeddings/oleObject30.bin"/><Relationship Id="rId6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oleObject" Target="embeddings/oleObject2.bin"/><Relationship Id="rId29" Type="http://schemas.openxmlformats.org/officeDocument/2006/relationships/image" Target="media/image10.wmf"/><Relationship Id="rId11" Type="http://schemas.openxmlformats.org/officeDocument/2006/relationships/endnotes" Target="endnotes.xm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4.wmf"/><Relationship Id="rId40" Type="http://schemas.openxmlformats.org/officeDocument/2006/relationships/oleObject" Target="embeddings/oleObject14.bin"/><Relationship Id="rId45" Type="http://schemas.openxmlformats.org/officeDocument/2006/relationships/oleObject" Target="embeddings/oleObject18.bin"/><Relationship Id="rId53" Type="http://schemas.openxmlformats.org/officeDocument/2006/relationships/oleObject" Target="embeddings/oleObject24.bin"/><Relationship Id="rId58" Type="http://schemas.openxmlformats.org/officeDocument/2006/relationships/image" Target="media/image21.wmf"/><Relationship Id="rId66" Type="http://schemas.openxmlformats.org/officeDocument/2006/relationships/oleObject" Target="embeddings/oleObject33.bin"/><Relationship Id="rId74"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oleObject" Target="embeddings/oleObject28.bin"/><Relationship Id="rId19" Type="http://schemas.openxmlformats.org/officeDocument/2006/relationships/image" Target="media/image5.wmf"/><Relationship Id="rId14" Type="http://schemas.openxmlformats.org/officeDocument/2006/relationships/image" Target="media/image3.wmf"/><Relationship Id="rId22" Type="http://schemas.openxmlformats.org/officeDocument/2006/relationships/oleObject" Target="embeddings/oleObject5.bin"/><Relationship Id="rId27" Type="http://schemas.openxmlformats.org/officeDocument/2006/relationships/image" Target="media/image9.wmf"/><Relationship Id="rId30" Type="http://schemas.openxmlformats.org/officeDocument/2006/relationships/oleObject" Target="embeddings/oleObject9.bin"/><Relationship Id="rId35" Type="http://schemas.openxmlformats.org/officeDocument/2006/relationships/image" Target="media/image13.wmf"/><Relationship Id="rId43" Type="http://schemas.openxmlformats.org/officeDocument/2006/relationships/oleObject" Target="embeddings/oleObject16.bin"/><Relationship Id="rId48" Type="http://schemas.openxmlformats.org/officeDocument/2006/relationships/image" Target="media/image17.wmf"/><Relationship Id="rId56" Type="http://schemas.openxmlformats.org/officeDocument/2006/relationships/image" Target="media/image20.wmf"/><Relationship Id="rId64" Type="http://schemas.openxmlformats.org/officeDocument/2006/relationships/oleObject" Target="embeddings/oleObject31.bin"/><Relationship Id="rId69" Type="http://schemas.openxmlformats.org/officeDocument/2006/relationships/footer" Target="footer1.xml"/><Relationship Id="rId8" Type="http://schemas.openxmlformats.org/officeDocument/2006/relationships/settings" Target="settings.xml"/><Relationship Id="rId51" Type="http://schemas.openxmlformats.org/officeDocument/2006/relationships/oleObject" Target="embeddings/oleObject22.bin"/><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3.bin"/><Relationship Id="rId46" Type="http://schemas.openxmlformats.org/officeDocument/2006/relationships/oleObject" Target="embeddings/oleObject19.bin"/><Relationship Id="rId59" Type="http://schemas.openxmlformats.org/officeDocument/2006/relationships/oleObject" Target="embeddings/oleObject27.bin"/><Relationship Id="rId67" Type="http://schemas.openxmlformats.org/officeDocument/2006/relationships/oleObject" Target="embeddings/oleObject34.bin"/><Relationship Id="rId20" Type="http://schemas.openxmlformats.org/officeDocument/2006/relationships/oleObject" Target="embeddings/oleObject4.bin"/><Relationship Id="rId41" Type="http://schemas.openxmlformats.org/officeDocument/2006/relationships/image" Target="media/image16.wmf"/><Relationship Id="rId54" Type="http://schemas.openxmlformats.org/officeDocument/2006/relationships/image" Target="media/image19.wmf"/><Relationship Id="rId62" Type="http://schemas.openxmlformats.org/officeDocument/2006/relationships/oleObject" Target="embeddings/oleObject29.bin"/><Relationship Id="rId7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oleObject" Target="embeddings/oleObject1.bin"/><Relationship Id="rId23" Type="http://schemas.openxmlformats.org/officeDocument/2006/relationships/image" Target="media/image7.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oleObject" Target="embeddings/oleObject21.bin"/><Relationship Id="rId57" Type="http://schemas.openxmlformats.org/officeDocument/2006/relationships/oleObject" Target="embeddings/oleObject26.bin"/><Relationship Id="rId10" Type="http://schemas.openxmlformats.org/officeDocument/2006/relationships/footnotes" Target="footnotes.xml"/><Relationship Id="rId31" Type="http://schemas.openxmlformats.org/officeDocument/2006/relationships/image" Target="media/image11.wmf"/><Relationship Id="rId44" Type="http://schemas.openxmlformats.org/officeDocument/2006/relationships/oleObject" Target="embeddings/oleObject17.bin"/><Relationship Id="rId52" Type="http://schemas.openxmlformats.org/officeDocument/2006/relationships/oleObject" Target="embeddings/oleObject23.bin"/><Relationship Id="rId60" Type="http://schemas.openxmlformats.org/officeDocument/2006/relationships/image" Target="media/image22.wmf"/><Relationship Id="rId65" Type="http://schemas.openxmlformats.org/officeDocument/2006/relationships/oleObject" Target="embeddings/oleObject32.bin"/><Relationship Id="rId73"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oleObject" Target="embeddings/oleObject3.bin"/><Relationship Id="rId39" Type="http://schemas.openxmlformats.org/officeDocument/2006/relationships/image" Target="media/image15.wmf"/><Relationship Id="rId34" Type="http://schemas.openxmlformats.org/officeDocument/2006/relationships/oleObject" Target="embeddings/oleObject11.bin"/><Relationship Id="rId50" Type="http://schemas.openxmlformats.org/officeDocument/2006/relationships/image" Target="media/image18.wmf"/><Relationship Id="rId55" Type="http://schemas.openxmlformats.org/officeDocument/2006/relationships/oleObject" Target="embeddings/oleObject25.bin"/><Relationship Id="rId7" Type="http://schemas.openxmlformats.org/officeDocument/2006/relationships/styles" Target="styles.xml"/><Relationship Id="rId71"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itu.int/md/R19-SG04-C-0091/en" TargetMode="External"/><Relationship Id="rId2" Type="http://schemas.openxmlformats.org/officeDocument/2006/relationships/hyperlink" Target="https://www.itu.int/md/R00-CACE-CIR-1069/en" TargetMode="External"/><Relationship Id="rId1" Type="http://schemas.openxmlformats.org/officeDocument/2006/relationships/hyperlink" Target="https://www.itu.int/md/R19-SG04-C-0091/en" TargetMode="External"/><Relationship Id="rId4" Type="http://schemas.openxmlformats.org/officeDocument/2006/relationships/hyperlink" Target="https://www.itu.int/md/R00-CACE-CIR-1069/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R23-WRC23-C-4523!A22-A7!MSW-E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B90208-8293-4857-B871-75AEA785AB35}">
  <ds:schemaRefs>
    <ds:schemaRef ds:uri="http://schemas.openxmlformats.org/officeDocument/2006/bibliography"/>
  </ds:schemaRefs>
</ds:datastoreItem>
</file>

<file path=customXml/itemProps2.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32C056-34FC-4FC9-80D7-8EC28BB26577}">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4.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5.xml><?xml version="1.0" encoding="utf-8"?>
<ds:datastoreItem xmlns:ds="http://schemas.openxmlformats.org/officeDocument/2006/customXml" ds:itemID="{E2612FE9-6688-448B-A6CE-4EC223C940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1259</Words>
  <Characters>26061</Characters>
  <Application>Microsoft Office Word</Application>
  <DocSecurity>0</DocSecurity>
  <Lines>217</Lines>
  <Paragraphs>54</Paragraphs>
  <ScaleCrop>false</ScaleCrop>
  <HeadingPairs>
    <vt:vector size="2" baseType="variant">
      <vt:variant>
        <vt:lpstr>Title</vt:lpstr>
      </vt:variant>
      <vt:variant>
        <vt:i4>1</vt:i4>
      </vt:variant>
    </vt:vector>
  </HeadingPairs>
  <TitlesOfParts>
    <vt:vector size="1" baseType="lpstr">
      <vt:lpstr>R23-WRC23-C-4523!A22-A7!MSW-E</vt:lpstr>
    </vt:vector>
  </TitlesOfParts>
  <Manager>General Secretariat - Pool</Manager>
  <Company>International Telecommunication Union (ITU)</Company>
  <LinksUpToDate>false</LinksUpToDate>
  <CharactersWithSpaces>27266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R23-WRC23-C-4523!A22-A7!MSW-E</dc:title>
  <dc:subject>World Radiocommunication Conference - 2019</dc:subject>
  <dc:creator>manias</dc:creator>
  <cp:keywords>CPI_2022.05.12.01</cp:keywords>
  <dc:description>Uploaded on 2015.07.06</dc:description>
  <cp:lastModifiedBy>OFCOM</cp:lastModifiedBy>
  <cp:revision>2</cp:revision>
  <cp:lastPrinted>2022-11-24T14:53:00Z</cp:lastPrinted>
  <dcterms:created xsi:type="dcterms:W3CDTF">2023-09-26T07:27:00Z</dcterms:created>
  <dcterms:modified xsi:type="dcterms:W3CDTF">2023-09-26T07:27:00Z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